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30CCC2" w14:textId="77777777" w:rsidR="00FE439B" w:rsidRPr="00DB6DC4" w:rsidRDefault="00FE439B" w:rsidP="00DB6DC4">
      <w:pPr>
        <w:pStyle w:val="Nzevsmlouvy"/>
      </w:pPr>
      <w:r w:rsidRPr="00DB6DC4">
        <w:t>SMLOUVA O DÍLO</w:t>
      </w:r>
    </w:p>
    <w:p w14:paraId="202C0D1D" w14:textId="77777777" w:rsidR="00FE439B" w:rsidRDefault="00FE439B" w:rsidP="00FE439B">
      <w:pPr>
        <w:pStyle w:val="TextnormlnPVL"/>
      </w:pPr>
    </w:p>
    <w:p w14:paraId="54FFD4D2" w14:textId="77777777" w:rsidR="00FE439B" w:rsidRDefault="00FE439B" w:rsidP="00FE439B">
      <w:pPr>
        <w:pStyle w:val="TextnormlnPVL"/>
      </w:pPr>
      <w:r>
        <w:t xml:space="preserve">uzavřená v souladu s § </w:t>
      </w:r>
      <w:smartTag w:uri="urn:schemas-microsoft-com:office:smarttags" w:element="metricconverter">
        <w:smartTagPr>
          <w:attr w:name="ProductID" w:val="2586 a"/>
        </w:smartTagPr>
        <w:r>
          <w:t>2586 a</w:t>
        </w:r>
      </w:smartTag>
      <w:r>
        <w:t xml:space="preserve"> násl. zákona č. 89/2012 Sb., občanský zákoník, ve znění pozdějších předpisů (dále jen </w:t>
      </w:r>
      <w:r w:rsidRPr="002766BC">
        <w:t>„OZ“),</w:t>
      </w:r>
      <w:r>
        <w:t xml:space="preserve"> (dále jen </w:t>
      </w:r>
      <w:r w:rsidRPr="00097CC1">
        <w:t>„smlouva“</w:t>
      </w:r>
      <w:r>
        <w:t>)</w:t>
      </w:r>
    </w:p>
    <w:p w14:paraId="75945A79" w14:textId="77777777" w:rsidR="00FE439B" w:rsidRDefault="00FE439B" w:rsidP="00FE439B">
      <w:pPr>
        <w:pStyle w:val="TextnormlnPVL"/>
        <w:rPr>
          <w:b/>
        </w:rPr>
      </w:pPr>
    </w:p>
    <w:p w14:paraId="305DA387" w14:textId="77777777" w:rsidR="00F31465" w:rsidRPr="00AB430D" w:rsidRDefault="00F31465" w:rsidP="00F31465">
      <w:pPr>
        <w:pStyle w:val="TextnormlnPVL"/>
        <w:rPr>
          <w:b/>
          <w:lang w:val="cs-CZ"/>
        </w:rPr>
      </w:pPr>
    </w:p>
    <w:p w14:paraId="135731A9" w14:textId="77777777" w:rsidR="00F31465" w:rsidRDefault="00F31465" w:rsidP="00F31465">
      <w:pPr>
        <w:pStyle w:val="TextnormlnPVL"/>
        <w:rPr>
          <w:b/>
        </w:rPr>
      </w:pPr>
      <w:r>
        <w:rPr>
          <w:b/>
        </w:rPr>
        <w:t>Číslo smlouvy objednatele:</w:t>
      </w:r>
      <w:r>
        <w:rPr>
          <w:b/>
        </w:rPr>
        <w:tab/>
      </w:r>
      <w:r w:rsidRPr="0090572D">
        <w:rPr>
          <w:rFonts w:cs="Arial"/>
          <w:b/>
        </w:rPr>
        <w:t>[</w:t>
      </w:r>
      <w:r>
        <w:rPr>
          <w:rFonts w:cs="Arial"/>
          <w:b/>
          <w:lang w:val="cs-CZ"/>
        </w:rPr>
        <w:t>BUDE DOPLNĚNO PŘED PODPISEM</w:t>
      </w:r>
      <w:r w:rsidRPr="0090572D">
        <w:rPr>
          <w:rFonts w:cs="Arial"/>
          <w:b/>
        </w:rPr>
        <w:t>]</w:t>
      </w:r>
    </w:p>
    <w:p w14:paraId="1318DC0A" w14:textId="77777777" w:rsidR="00F31465" w:rsidRDefault="00F31465" w:rsidP="00F31465">
      <w:pPr>
        <w:pStyle w:val="TextnormlnPVL"/>
        <w:rPr>
          <w:b/>
          <w:shd w:val="clear" w:color="auto" w:fill="FFFF00"/>
        </w:rPr>
      </w:pPr>
      <w:r>
        <w:rPr>
          <w:b/>
        </w:rPr>
        <w:t>Číslo smlouvy zhotovitele:</w:t>
      </w:r>
      <w:r>
        <w:rPr>
          <w:b/>
        </w:rPr>
        <w:tab/>
      </w:r>
      <w:r>
        <w:rPr>
          <w:b/>
        </w:rPr>
        <w:tab/>
      </w:r>
      <w:r w:rsidRPr="006F4337">
        <w:rPr>
          <w:rFonts w:cs="Arial"/>
          <w:b/>
        </w:rPr>
        <w:t>[</w:t>
      </w:r>
      <w:r>
        <w:rPr>
          <w:rFonts w:cs="Arial"/>
          <w:b/>
          <w:lang w:val="cs-CZ"/>
        </w:rPr>
        <w:t>BUDE DOPLNĚNO PŘED PODPISEM</w:t>
      </w:r>
      <w:r w:rsidRPr="006F4337">
        <w:rPr>
          <w:rFonts w:cs="Arial"/>
          <w:b/>
        </w:rPr>
        <w:t>]</w:t>
      </w:r>
    </w:p>
    <w:p w14:paraId="4DD9DE01" w14:textId="77777777" w:rsidR="00FE439B" w:rsidRDefault="00FE439B" w:rsidP="00FE439B">
      <w:pPr>
        <w:pStyle w:val="TextnormlnPVL"/>
        <w:rPr>
          <w:b/>
          <w:u w:val="single"/>
        </w:rPr>
      </w:pPr>
    </w:p>
    <w:p w14:paraId="3A26B20B" w14:textId="77777777" w:rsidR="00FE439B" w:rsidRDefault="00FE439B" w:rsidP="00FE439B">
      <w:pPr>
        <w:pStyle w:val="TextnormlnPVL"/>
        <w:rPr>
          <w:b/>
          <w:sz w:val="24"/>
        </w:rPr>
      </w:pPr>
      <w:r>
        <w:rPr>
          <w:b/>
          <w:sz w:val="24"/>
          <w:u w:val="single"/>
        </w:rPr>
        <w:t>Smluvní strany</w:t>
      </w:r>
      <w:r>
        <w:rPr>
          <w:b/>
          <w:sz w:val="24"/>
        </w:rPr>
        <w:t>:</w:t>
      </w:r>
    </w:p>
    <w:p w14:paraId="79891620" w14:textId="77777777" w:rsidR="00FE439B" w:rsidRDefault="00FE439B" w:rsidP="00FE439B">
      <w:pPr>
        <w:pStyle w:val="TextnormlnPVL"/>
        <w:rPr>
          <w:b/>
          <w:sz w:val="24"/>
        </w:rPr>
      </w:pPr>
    </w:p>
    <w:p w14:paraId="4AE56F00" w14:textId="77777777" w:rsidR="00F31465" w:rsidRDefault="00F31465" w:rsidP="00F31465">
      <w:pPr>
        <w:pStyle w:val="Smluvnstrananzev"/>
      </w:pPr>
      <w:r>
        <w:t>objednatel:</w:t>
      </w:r>
      <w:r>
        <w:tab/>
        <w:t>Povodí Vltavy, státní podnik</w:t>
      </w:r>
    </w:p>
    <w:p w14:paraId="5EE02592" w14:textId="77777777" w:rsidR="00F31465" w:rsidRPr="00931853" w:rsidRDefault="00F31465" w:rsidP="00F31465">
      <w:pPr>
        <w:pStyle w:val="Identifikacesmluvnstrany"/>
        <w:rPr>
          <w:lang w:val="cs-CZ"/>
        </w:rPr>
      </w:pPr>
      <w:r>
        <w:t>sídlo:</w:t>
      </w:r>
      <w:r>
        <w:tab/>
        <w:t xml:space="preserve">Holečkova </w:t>
      </w:r>
      <w:r>
        <w:rPr>
          <w:lang w:val="cs-CZ"/>
        </w:rPr>
        <w:t>3178/</w:t>
      </w:r>
      <w:r>
        <w:t xml:space="preserve">8, </w:t>
      </w:r>
      <w:r>
        <w:rPr>
          <w:lang w:val="cs-CZ"/>
        </w:rPr>
        <w:t xml:space="preserve">Smíchov, 150 00 </w:t>
      </w:r>
      <w:r>
        <w:t>Praha 5</w:t>
      </w:r>
    </w:p>
    <w:p w14:paraId="580E3252" w14:textId="77777777" w:rsidR="00F31465" w:rsidRDefault="00F31465" w:rsidP="00F31465">
      <w:pPr>
        <w:pStyle w:val="Identifikacesmluvnstrany"/>
      </w:pPr>
      <w:r>
        <w:t>statutární orgán:</w:t>
      </w:r>
      <w:r>
        <w:tab/>
        <w:t>RNDr. Petr Kubala, generální ředitel</w:t>
      </w:r>
      <w:r>
        <w:tab/>
      </w:r>
    </w:p>
    <w:p w14:paraId="33AD5D4A" w14:textId="77777777" w:rsidR="00F31465" w:rsidRDefault="00F31465" w:rsidP="00F31465">
      <w:pPr>
        <w:pStyle w:val="TextnormlnPVL"/>
      </w:pPr>
      <w:r>
        <w:t>oprávněn k podpisu smlouvy</w:t>
      </w:r>
    </w:p>
    <w:p w14:paraId="1CE0B022" w14:textId="77777777" w:rsidR="00F31465" w:rsidRPr="00894F99" w:rsidRDefault="00F31465" w:rsidP="00F31465">
      <w:pPr>
        <w:pStyle w:val="Oprvnnkjednnapodpisusml"/>
        <w:rPr>
          <w:lang w:val="cs-CZ"/>
        </w:rPr>
      </w:pPr>
      <w:r w:rsidRPr="00B236E8">
        <w:t xml:space="preserve">a k jednání o věcech smluvních: </w:t>
      </w:r>
      <w:r w:rsidRPr="00B236E8">
        <w:tab/>
        <w:t xml:space="preserve">Ing. </w:t>
      </w:r>
      <w:r>
        <w:rPr>
          <w:lang w:val="cs-CZ"/>
        </w:rPr>
        <w:t>Jiří Friedel</w:t>
      </w:r>
      <w:r w:rsidRPr="00B236E8">
        <w:t>, ř</w:t>
      </w:r>
      <w:r>
        <w:t xml:space="preserve">editel </w:t>
      </w:r>
      <w:r>
        <w:rPr>
          <w:lang w:val="cs-CZ"/>
        </w:rPr>
        <w:t>závodu Dolní Vltava</w:t>
      </w:r>
    </w:p>
    <w:p w14:paraId="72D1D06E" w14:textId="77777777" w:rsidR="00F31465" w:rsidRPr="00E52084" w:rsidRDefault="00F31465" w:rsidP="00F31465">
      <w:pPr>
        <w:pStyle w:val="Oprvnnkjednnapodpisusml"/>
        <w:rPr>
          <w:lang w:val="cs-CZ"/>
        </w:rPr>
      </w:pPr>
      <w:r>
        <w:t xml:space="preserve">oprávněn jednat o věcech technických: </w:t>
      </w:r>
      <w:r>
        <w:tab/>
      </w:r>
      <w:r>
        <w:rPr>
          <w:lang w:val="cs-CZ"/>
        </w:rPr>
        <w:t>Ing. Jiří Brzoň, vedoucí provozního střediska 7</w:t>
      </w:r>
    </w:p>
    <w:p w14:paraId="7636021F" w14:textId="77777777" w:rsidR="00F31465" w:rsidRPr="00894F99" w:rsidRDefault="00F31465" w:rsidP="00F31465">
      <w:pPr>
        <w:pStyle w:val="Oprvnnkjednnapodpisusml"/>
        <w:rPr>
          <w:lang w:val="cs-CZ"/>
        </w:rPr>
      </w:pPr>
      <w:r>
        <w:rPr>
          <w:lang w:val="cs-CZ"/>
        </w:rPr>
        <w:tab/>
        <w:t>Ing. Jan Klofáč, úsekový technik</w:t>
      </w:r>
    </w:p>
    <w:p w14:paraId="10FC4A56" w14:textId="77777777" w:rsidR="00F31465" w:rsidRDefault="00F31465" w:rsidP="00F31465">
      <w:pPr>
        <w:pStyle w:val="Oprvnnkjednnapodpisusml"/>
        <w:ind w:left="2835" w:hanging="2835"/>
      </w:pPr>
      <w:r>
        <w:t>IČO:</w:t>
      </w:r>
      <w:r>
        <w:tab/>
        <w:t>70889953</w:t>
      </w:r>
    </w:p>
    <w:p w14:paraId="39BC8E73" w14:textId="77777777" w:rsidR="00F31465" w:rsidRDefault="00F31465" w:rsidP="00F31465">
      <w:pPr>
        <w:pStyle w:val="Identifikacesmluvnstrany"/>
      </w:pPr>
      <w:r>
        <w:t>DIČ:</w:t>
      </w:r>
      <w:r>
        <w:tab/>
        <w:t>CZ70889953</w:t>
      </w:r>
    </w:p>
    <w:p w14:paraId="11B19704" w14:textId="77777777" w:rsidR="00F31465" w:rsidRDefault="00F31465" w:rsidP="00F31465">
      <w:pPr>
        <w:pStyle w:val="Identifikacesmluvnstrany"/>
      </w:pPr>
      <w:r>
        <w:t>bankovní spojení:</w:t>
      </w:r>
      <w:r>
        <w:tab/>
      </w:r>
      <w:proofErr w:type="spellStart"/>
      <w:r>
        <w:t>UniCredit</w:t>
      </w:r>
      <w:proofErr w:type="spellEnd"/>
      <w:r>
        <w:t xml:space="preserve"> Bank Czech Republic and Slovakia, a.s.</w:t>
      </w:r>
    </w:p>
    <w:p w14:paraId="64FB21A2" w14:textId="77777777" w:rsidR="00F31465" w:rsidRDefault="00F31465" w:rsidP="00F31465">
      <w:pPr>
        <w:pStyle w:val="Identifikacesmluvnstrany"/>
      </w:pPr>
      <w:r>
        <w:t>číslo účtu:</w:t>
      </w:r>
      <w:r>
        <w:tab/>
        <w:t>1487015064/2700</w:t>
      </w:r>
    </w:p>
    <w:p w14:paraId="11463200" w14:textId="77777777" w:rsidR="00F31465" w:rsidRDefault="00F31465" w:rsidP="00F31465">
      <w:pPr>
        <w:pStyle w:val="Identifikacesmluvnstrany"/>
      </w:pPr>
      <w:r>
        <w:t>zápis v obchodním rejstříku:</w:t>
      </w:r>
      <w:r>
        <w:tab/>
        <w:t>Městský soud v Praze, oddíl A, vložka 43594</w:t>
      </w:r>
    </w:p>
    <w:p w14:paraId="4CF8DDED" w14:textId="77777777" w:rsidR="00F31465" w:rsidRDefault="00F31465" w:rsidP="00F31465">
      <w:pPr>
        <w:pStyle w:val="TextnormlnPVL"/>
        <w:rPr>
          <w:lang w:val="cs-CZ"/>
        </w:rPr>
      </w:pPr>
      <w:r>
        <w:t xml:space="preserve">tel.: </w:t>
      </w:r>
      <w:r>
        <w:rPr>
          <w:lang w:val="cs-CZ"/>
        </w:rPr>
        <w:t>317 850 031</w:t>
      </w:r>
      <w:r>
        <w:tab/>
      </w:r>
      <w:r>
        <w:tab/>
      </w:r>
      <w:r>
        <w:tab/>
      </w:r>
      <w:r>
        <w:tab/>
        <w:t xml:space="preserve">e-mail: </w:t>
      </w:r>
      <w:hyperlink r:id="rId9" w:history="1">
        <w:r w:rsidRPr="007C1C95">
          <w:rPr>
            <w:rStyle w:val="Hypertextovodkaz"/>
            <w:lang w:val="cs-CZ"/>
          </w:rPr>
          <w:t>Jan.Klofac@pvl.cz</w:t>
        </w:r>
      </w:hyperlink>
    </w:p>
    <w:p w14:paraId="0266A238" w14:textId="77777777" w:rsidR="00F31465" w:rsidRDefault="00F31465" w:rsidP="00F31465">
      <w:pPr>
        <w:pStyle w:val="TextnormlnPVL"/>
      </w:pPr>
      <w:r>
        <w:t>(dále jen „objednatel“)</w:t>
      </w:r>
    </w:p>
    <w:p w14:paraId="38C3AAED" w14:textId="77777777" w:rsidR="00FE439B" w:rsidRDefault="00FE439B" w:rsidP="00FE439B">
      <w:pPr>
        <w:pStyle w:val="TextnormlnPVL"/>
        <w:rPr>
          <w:b/>
        </w:rPr>
      </w:pPr>
    </w:p>
    <w:p w14:paraId="458114FF" w14:textId="77777777" w:rsidR="00FE439B" w:rsidRDefault="00FE439B" w:rsidP="00FE439B">
      <w:pPr>
        <w:pStyle w:val="TextnormlnPVL"/>
        <w:rPr>
          <w:b/>
        </w:rPr>
      </w:pPr>
      <w:r>
        <w:rPr>
          <w:b/>
        </w:rPr>
        <w:t>a</w:t>
      </w:r>
    </w:p>
    <w:p w14:paraId="040F5EBF" w14:textId="77777777" w:rsidR="00FE439B" w:rsidRDefault="00FE439B" w:rsidP="00FE439B">
      <w:pPr>
        <w:pStyle w:val="TextnormlnPVL"/>
        <w:rPr>
          <w:b/>
        </w:rPr>
      </w:pPr>
    </w:p>
    <w:p w14:paraId="5CB26C46" w14:textId="77777777" w:rsidR="00FE439B" w:rsidRDefault="00FE439B" w:rsidP="00FE439B">
      <w:pPr>
        <w:pStyle w:val="Smluvnstrananzev"/>
        <w:rPr>
          <w:shd w:val="clear" w:color="auto" w:fill="FFFF00"/>
        </w:rPr>
      </w:pPr>
      <w:r>
        <w:t>zhotovitel:</w:t>
      </w:r>
      <w:r>
        <w:tab/>
      </w:r>
      <w:r>
        <w:rPr>
          <w:shd w:val="clear" w:color="auto" w:fill="FFFF00"/>
        </w:rPr>
        <w:t>……………………………………….……</w:t>
      </w:r>
    </w:p>
    <w:p w14:paraId="43F09DAF" w14:textId="77777777" w:rsidR="00FE439B" w:rsidRDefault="00FE439B" w:rsidP="00FE439B">
      <w:pPr>
        <w:pStyle w:val="Identifikacesmluvnstrany"/>
        <w:rPr>
          <w:shd w:val="clear" w:color="auto" w:fill="FFFF00"/>
        </w:rPr>
      </w:pPr>
      <w:r>
        <w:t>sídlo:</w:t>
      </w:r>
      <w:r>
        <w:tab/>
      </w:r>
      <w:r>
        <w:rPr>
          <w:shd w:val="clear" w:color="auto" w:fill="FFFF00"/>
        </w:rPr>
        <w:t>………………………………….…………</w:t>
      </w:r>
    </w:p>
    <w:p w14:paraId="00DE1DC4" w14:textId="77777777" w:rsidR="00FE439B" w:rsidRDefault="00B236E8" w:rsidP="00B236E8">
      <w:pPr>
        <w:pStyle w:val="Oprvnnkjednnapodpisusml"/>
        <w:rPr>
          <w:b/>
          <w:sz w:val="24"/>
          <w:shd w:val="clear" w:color="auto" w:fill="FFFF00"/>
        </w:rPr>
      </w:pPr>
      <w:r>
        <w:t>oprávněn(i) k podpisu smlouvy:</w:t>
      </w:r>
      <w:r>
        <w:tab/>
      </w:r>
      <w:r w:rsidR="00FE439B" w:rsidRPr="00FE439B">
        <w:rPr>
          <w:sz w:val="24"/>
          <w:shd w:val="clear" w:color="auto" w:fill="FFFF00"/>
        </w:rPr>
        <w:t>…………………………………….………</w:t>
      </w:r>
    </w:p>
    <w:p w14:paraId="64289DDA" w14:textId="77777777" w:rsidR="00FE439B" w:rsidRDefault="00FE439B" w:rsidP="00B236E8">
      <w:pPr>
        <w:pStyle w:val="Oprvnnkjednnapodpisusml"/>
        <w:rPr>
          <w:b/>
          <w:sz w:val="24"/>
          <w:shd w:val="clear" w:color="auto" w:fill="FFFF00"/>
        </w:rPr>
      </w:pPr>
      <w:r>
        <w:t>oprávněn</w:t>
      </w:r>
      <w:r w:rsidR="00B236E8">
        <w:t>(i) jednat o věcech smluvních:</w:t>
      </w:r>
      <w:r w:rsidR="00B236E8">
        <w:tab/>
      </w:r>
      <w:r w:rsidRPr="00FE439B">
        <w:rPr>
          <w:sz w:val="24"/>
          <w:shd w:val="clear" w:color="auto" w:fill="FFFF00"/>
        </w:rPr>
        <w:t>…………………………………….………</w:t>
      </w:r>
    </w:p>
    <w:p w14:paraId="053C9023" w14:textId="77777777" w:rsidR="00FE439B" w:rsidRDefault="00FE439B" w:rsidP="00B236E8">
      <w:pPr>
        <w:pStyle w:val="Oprvnnkjednnapodpisusml"/>
        <w:rPr>
          <w:b/>
          <w:sz w:val="24"/>
          <w:shd w:val="clear" w:color="auto" w:fill="FFFF00"/>
        </w:rPr>
      </w:pPr>
      <w:r>
        <w:t>oprávněn(i) jednat o věcech technických:</w:t>
      </w:r>
      <w:r w:rsidR="00B236E8">
        <w:tab/>
      </w:r>
      <w:r w:rsidRPr="00FE439B">
        <w:rPr>
          <w:sz w:val="24"/>
          <w:shd w:val="clear" w:color="auto" w:fill="FFFF00"/>
        </w:rPr>
        <w:t>………………..………</w:t>
      </w:r>
    </w:p>
    <w:p w14:paraId="7F7248C8" w14:textId="77777777" w:rsidR="00FE439B" w:rsidRDefault="00FE439B" w:rsidP="00FE439B">
      <w:pPr>
        <w:pStyle w:val="Identifikacesmluvnstrany"/>
        <w:rPr>
          <w:shd w:val="clear" w:color="auto" w:fill="FFFF00"/>
        </w:rPr>
      </w:pPr>
      <w:r>
        <w:t>IČO:</w:t>
      </w:r>
      <w:r>
        <w:tab/>
      </w:r>
      <w:r>
        <w:rPr>
          <w:shd w:val="clear" w:color="auto" w:fill="FFFF00"/>
        </w:rPr>
        <w:t>……………………</w:t>
      </w:r>
    </w:p>
    <w:p w14:paraId="5E5F1817" w14:textId="77777777" w:rsidR="00FE439B" w:rsidRDefault="00FE439B" w:rsidP="00FE439B">
      <w:pPr>
        <w:pStyle w:val="Identifikacesmluvnstrany"/>
        <w:rPr>
          <w:shd w:val="clear" w:color="auto" w:fill="FFFF00"/>
        </w:rPr>
      </w:pPr>
      <w:r w:rsidRPr="00FE439B">
        <w:t>DIČ:</w:t>
      </w:r>
      <w:r>
        <w:rPr>
          <w:b/>
        </w:rPr>
        <w:t xml:space="preserve"> </w:t>
      </w:r>
      <w:r>
        <w:rPr>
          <w:b/>
        </w:rPr>
        <w:tab/>
      </w:r>
      <w:r>
        <w:rPr>
          <w:shd w:val="clear" w:color="auto" w:fill="FFFF00"/>
        </w:rPr>
        <w:t>……………………</w:t>
      </w:r>
    </w:p>
    <w:p w14:paraId="012C18E1" w14:textId="77777777" w:rsidR="00FE439B" w:rsidRDefault="00FE439B" w:rsidP="00FE439B">
      <w:pPr>
        <w:pStyle w:val="Identifikacesmluvnstrany"/>
        <w:rPr>
          <w:b/>
          <w:sz w:val="24"/>
          <w:shd w:val="clear" w:color="auto" w:fill="FFFF00"/>
        </w:rPr>
      </w:pPr>
      <w:r>
        <w:t>bankovní spojení:</w:t>
      </w:r>
      <w:r>
        <w:tab/>
      </w:r>
      <w:r w:rsidRPr="00FE439B">
        <w:rPr>
          <w:sz w:val="24"/>
          <w:shd w:val="clear" w:color="auto" w:fill="FFFF00"/>
        </w:rPr>
        <w:t>……………………</w:t>
      </w:r>
    </w:p>
    <w:p w14:paraId="13C32025" w14:textId="77777777" w:rsidR="00FE439B" w:rsidRDefault="00FE439B" w:rsidP="00FE439B">
      <w:pPr>
        <w:pStyle w:val="Identifikacesmluvnstrany"/>
        <w:rPr>
          <w:b/>
          <w:sz w:val="24"/>
          <w:shd w:val="clear" w:color="auto" w:fill="FFFF00"/>
        </w:rPr>
      </w:pPr>
      <w:r>
        <w:t>číslo účtu:</w:t>
      </w:r>
      <w:r>
        <w:tab/>
      </w:r>
      <w:r w:rsidRPr="00FE439B">
        <w:rPr>
          <w:sz w:val="24"/>
          <w:shd w:val="clear" w:color="auto" w:fill="FFFF00"/>
        </w:rPr>
        <w:t>……………………</w:t>
      </w:r>
    </w:p>
    <w:p w14:paraId="3FB4EBF5" w14:textId="77777777" w:rsidR="00FE439B" w:rsidRDefault="00FE439B" w:rsidP="00FE439B">
      <w:pPr>
        <w:pStyle w:val="Identifikacesmluvnstrany"/>
        <w:rPr>
          <w:b/>
          <w:sz w:val="24"/>
          <w:shd w:val="clear" w:color="auto" w:fill="FFFF00"/>
        </w:rPr>
      </w:pPr>
      <w:r>
        <w:t>zápis v obchodním rejstříku:</w:t>
      </w:r>
      <w:r>
        <w:tab/>
      </w:r>
      <w:r w:rsidRPr="00FE439B">
        <w:rPr>
          <w:sz w:val="24"/>
          <w:shd w:val="clear" w:color="auto" w:fill="FFFF00"/>
        </w:rPr>
        <w:t>………………………………………….……</w:t>
      </w:r>
    </w:p>
    <w:p w14:paraId="1ACCE40B" w14:textId="77777777" w:rsidR="00FE439B" w:rsidRPr="00DB0783" w:rsidRDefault="00FE439B" w:rsidP="00FE439B">
      <w:pPr>
        <w:pStyle w:val="TextnormlnPVL"/>
        <w:rPr>
          <w:rFonts w:cs="Arial"/>
          <w:lang w:val="cs-CZ"/>
        </w:rPr>
      </w:pPr>
      <w:r>
        <w:rPr>
          <w:rFonts w:cs="Arial"/>
        </w:rPr>
        <w:t xml:space="preserve">tel.: </w:t>
      </w:r>
      <w:r w:rsidR="00DB0783" w:rsidRPr="00DB0783">
        <w:rPr>
          <w:rFonts w:cs="Arial"/>
          <w:highlight w:val="yellow"/>
          <w:lang w:val="cs-CZ"/>
        </w:rPr>
        <w:t>…………………</w:t>
      </w:r>
      <w:r>
        <w:rPr>
          <w:rFonts w:cs="Arial"/>
        </w:rPr>
        <w:tab/>
      </w:r>
      <w:r>
        <w:rPr>
          <w:rFonts w:cs="Arial"/>
        </w:rPr>
        <w:tab/>
      </w:r>
      <w:r>
        <w:rPr>
          <w:rFonts w:cs="Arial"/>
        </w:rPr>
        <w:tab/>
      </w:r>
      <w:r>
        <w:rPr>
          <w:rFonts w:cs="Arial"/>
        </w:rPr>
        <w:tab/>
        <w:t>e-mail:</w:t>
      </w:r>
      <w:r w:rsidR="00DB0783">
        <w:rPr>
          <w:rFonts w:cs="Arial"/>
          <w:lang w:val="cs-CZ"/>
        </w:rPr>
        <w:t xml:space="preserve"> </w:t>
      </w:r>
      <w:r w:rsidR="00DB0783" w:rsidRPr="00DB0783">
        <w:rPr>
          <w:rFonts w:cs="Arial"/>
          <w:highlight w:val="yellow"/>
          <w:lang w:val="cs-CZ"/>
        </w:rPr>
        <w:t>………………</w:t>
      </w:r>
    </w:p>
    <w:p w14:paraId="41554779" w14:textId="77777777" w:rsidR="00FE439B" w:rsidRDefault="00FE439B" w:rsidP="00FE439B">
      <w:pPr>
        <w:pStyle w:val="TextnormlnPVL"/>
        <w:rPr>
          <w:rFonts w:cs="Arial"/>
        </w:rPr>
      </w:pPr>
      <w:r>
        <w:rPr>
          <w:rFonts w:cs="Arial"/>
        </w:rPr>
        <w:t>(dále jen „zhotovitel“)</w:t>
      </w:r>
    </w:p>
    <w:p w14:paraId="7FA3BFC0" w14:textId="77777777" w:rsidR="00EF063A" w:rsidRDefault="00EF063A" w:rsidP="00EF063A">
      <w:pPr>
        <w:pStyle w:val="Meziodstavce"/>
      </w:pPr>
    </w:p>
    <w:p w14:paraId="48001DF0" w14:textId="77777777" w:rsidR="00EF063A" w:rsidRPr="00EF063A" w:rsidRDefault="00EF063A" w:rsidP="00EF063A">
      <w:pPr>
        <w:pStyle w:val="lneksmlouvynadpisPVL"/>
      </w:pPr>
      <w:bookmarkStart w:id="0" w:name="_Ref473801745"/>
      <w:r w:rsidRPr="00EF063A">
        <w:t>Účel a předmět smlouvy</w:t>
      </w:r>
      <w:bookmarkEnd w:id="0"/>
    </w:p>
    <w:p w14:paraId="47895D53" w14:textId="1645F146" w:rsidR="00EF063A" w:rsidRPr="00D46FA6" w:rsidRDefault="00EF063A" w:rsidP="00EF063A">
      <w:pPr>
        <w:pStyle w:val="lneksmlouvytextPVL"/>
      </w:pPr>
      <w:r w:rsidRPr="007E2E38">
        <w:t>Tato smlouva je uzavřena na základě výsledku zadávacího řízení dle zákona č. 13</w:t>
      </w:r>
      <w:r>
        <w:t>4</w:t>
      </w:r>
      <w:r w:rsidRPr="007E2E38">
        <w:t>/20</w:t>
      </w:r>
      <w:r>
        <w:t>1</w:t>
      </w:r>
      <w:r w:rsidRPr="007E2E38">
        <w:t>6 Sb., o</w:t>
      </w:r>
      <w:r>
        <w:t xml:space="preserve"> zadávání </w:t>
      </w:r>
      <w:r w:rsidRPr="007E2E38">
        <w:t xml:space="preserve">veřejných </w:t>
      </w:r>
      <w:r w:rsidRPr="00642D4C">
        <w:t>zakáz</w:t>
      </w:r>
      <w:r>
        <w:t>e</w:t>
      </w:r>
      <w:r w:rsidRPr="00642D4C">
        <w:t>k</w:t>
      </w:r>
      <w:r w:rsidR="00AC4477">
        <w:rPr>
          <w:lang w:val="cs-CZ"/>
        </w:rPr>
        <w:t xml:space="preserve">, </w:t>
      </w:r>
      <w:r w:rsidR="00422035">
        <w:rPr>
          <w:lang w:val="cs-CZ"/>
        </w:rPr>
        <w:t>ve znění pozdějších předpisů</w:t>
      </w:r>
      <w:r w:rsidRPr="00642D4C">
        <w:t xml:space="preserve"> (dále jen</w:t>
      </w:r>
      <w:r w:rsidR="00422035">
        <w:rPr>
          <w:lang w:val="cs-CZ"/>
        </w:rPr>
        <w:t xml:space="preserve"> „zákon o zadávání veřejných zakázek“ nebo</w:t>
      </w:r>
      <w:r w:rsidRPr="00642D4C">
        <w:t xml:space="preserve"> „</w:t>
      </w:r>
      <w:r>
        <w:t>Z</w:t>
      </w:r>
      <w:r w:rsidRPr="00642D4C">
        <w:t xml:space="preserve">ZVZ“) pro veřejnou zakázku </w:t>
      </w:r>
      <w:r>
        <w:t>s</w:t>
      </w:r>
      <w:r w:rsidR="00827CC2">
        <w:rPr>
          <w:lang w:val="cs-CZ"/>
        </w:rPr>
        <w:t> </w:t>
      </w:r>
      <w:r w:rsidRPr="00642D4C">
        <w:t xml:space="preserve">názvem </w:t>
      </w:r>
      <w:r w:rsidRPr="00F83C7E">
        <w:rPr>
          <w:b/>
        </w:rPr>
        <w:t>„</w:t>
      </w:r>
      <w:r w:rsidR="00D46FA6">
        <w:rPr>
          <w:b/>
          <w:lang w:val="cs-CZ"/>
        </w:rPr>
        <w:t>VD Želivka – sanace betonových konstrukcí jeřábové dráhy</w:t>
      </w:r>
      <w:r w:rsidRPr="0040163F">
        <w:rPr>
          <w:b/>
        </w:rPr>
        <w:t>“</w:t>
      </w:r>
      <w:r w:rsidR="002D371A" w:rsidRPr="002D371A">
        <w:rPr>
          <w:lang w:val="cs-CZ"/>
        </w:rPr>
        <w:t xml:space="preserve"> (dále jen „Veřejná zakázka“)</w:t>
      </w:r>
      <w:r w:rsidRPr="002D371A">
        <w:t xml:space="preserve">, </w:t>
      </w:r>
      <w:r w:rsidRPr="0071541B">
        <w:t>v</w:t>
      </w:r>
      <w:r w:rsidRPr="00642D4C">
        <w:t xml:space="preserve">e kterém byla nabídka zhotovitele vyhodnocena jako </w:t>
      </w:r>
      <w:r>
        <w:t xml:space="preserve">ekonomicky </w:t>
      </w:r>
      <w:r w:rsidRPr="00642D4C">
        <w:t>nejv</w:t>
      </w:r>
      <w:r>
        <w:t>ý</w:t>
      </w:r>
      <w:r w:rsidRPr="00642D4C">
        <w:t>hodnější</w:t>
      </w:r>
      <w:r w:rsidRPr="007E2E38">
        <w:t xml:space="preserve">. </w:t>
      </w:r>
    </w:p>
    <w:p w14:paraId="17DAAF09" w14:textId="77777777" w:rsidR="00D46FA6" w:rsidRPr="007E2E38" w:rsidRDefault="00D46FA6" w:rsidP="00D46FA6">
      <w:pPr>
        <w:pStyle w:val="lneksmlouvytextPVL"/>
        <w:numPr>
          <w:ilvl w:val="0"/>
          <w:numId w:val="0"/>
        </w:numPr>
        <w:ind w:left="426"/>
      </w:pPr>
    </w:p>
    <w:p w14:paraId="0F0A43E0" w14:textId="2BA13DE0" w:rsidR="00D46FA6" w:rsidRPr="00642D4C" w:rsidRDefault="00D46FA6" w:rsidP="00D46FA6">
      <w:pPr>
        <w:pStyle w:val="lneksmlouvytextPVL"/>
      </w:pPr>
      <w:r w:rsidRPr="00273A25">
        <w:t>Předmětem této smlouvy je závazek zhotovitele na svůj náklad a nebezpečí</w:t>
      </w:r>
      <w:r>
        <w:t>,</w:t>
      </w:r>
      <w:r w:rsidRPr="00273A25">
        <w:t xml:space="preserve"> s vynaložením veškeré </w:t>
      </w:r>
      <w:r w:rsidRPr="00642D4C">
        <w:t xml:space="preserve">odborné péče, využitím svých zvláštních znalostí, odbornosti a pečlivosti, provést pro objednatele dílo - stavbu </w:t>
      </w:r>
      <w:r>
        <w:t>s</w:t>
      </w:r>
      <w:r w:rsidRPr="00642D4C">
        <w:t xml:space="preserve"> názvem </w:t>
      </w:r>
      <w:r w:rsidRPr="00F83C7E">
        <w:rPr>
          <w:b/>
        </w:rPr>
        <w:t>„</w:t>
      </w:r>
      <w:r>
        <w:rPr>
          <w:b/>
          <w:lang w:val="cs-CZ"/>
        </w:rPr>
        <w:t>VD Želivka – sanace betonových konstrukcí jeřábové dráhy</w:t>
      </w:r>
      <w:r w:rsidRPr="00F83C7E">
        <w:rPr>
          <w:b/>
        </w:rPr>
        <w:t>“.</w:t>
      </w:r>
    </w:p>
    <w:p w14:paraId="7BCE0A85" w14:textId="77777777" w:rsidR="00EF063A" w:rsidRPr="0083114F" w:rsidRDefault="00EF063A" w:rsidP="00EF063A">
      <w:pPr>
        <w:pStyle w:val="Meziodstavce"/>
      </w:pPr>
    </w:p>
    <w:p w14:paraId="2A769A90" w14:textId="59410D2B" w:rsidR="00EF063A" w:rsidRPr="00E04A9F" w:rsidRDefault="00EF063A" w:rsidP="005564EF">
      <w:pPr>
        <w:pStyle w:val="lneksmlouvytextPVL"/>
      </w:pPr>
      <w:r>
        <w:lastRenderedPageBreak/>
        <w:t>Předmětem</w:t>
      </w:r>
      <w:r w:rsidRPr="009716CC">
        <w:t xml:space="preserve"> díla</w:t>
      </w:r>
      <w:r w:rsidRPr="009716CC">
        <w:rPr>
          <w:lang w:eastAsia="cs-CZ"/>
        </w:rPr>
        <w:t xml:space="preserve"> </w:t>
      </w:r>
      <w:r w:rsidRPr="002E6E9B">
        <w:t>je</w:t>
      </w:r>
      <w:r w:rsidR="00D02E97">
        <w:rPr>
          <w:lang w:val="cs-CZ"/>
        </w:rPr>
        <w:t xml:space="preserve"> </w:t>
      </w:r>
      <w:r w:rsidR="00434D8D">
        <w:rPr>
          <w:lang w:val="cs-CZ"/>
        </w:rPr>
        <w:t>sanace</w:t>
      </w:r>
      <w:r w:rsidR="00D02E97" w:rsidRPr="00D02E97">
        <w:rPr>
          <w:lang w:val="cs-CZ"/>
        </w:rPr>
        <w:t xml:space="preserve"> betonové konstrukce střechy jeřábové dráhy včetně výměny zábradlí a žebříků nacházející se na sdruženém objektu vodního díla Želivka.</w:t>
      </w:r>
    </w:p>
    <w:p w14:paraId="23143EBC" w14:textId="77777777" w:rsidR="00E04A9F" w:rsidRPr="002E6E9B" w:rsidRDefault="00E04A9F" w:rsidP="005D3D6F">
      <w:pPr>
        <w:pStyle w:val="Meziodstavce"/>
        <w:keepNext/>
      </w:pPr>
    </w:p>
    <w:p w14:paraId="5AB78385" w14:textId="7E60559D" w:rsidR="00EF063A" w:rsidRPr="00273A25" w:rsidRDefault="00EF063A" w:rsidP="00EF063A">
      <w:pPr>
        <w:pStyle w:val="lneksmlouvytextPVL"/>
      </w:pPr>
      <w:r w:rsidRPr="00273A25">
        <w:t>Zhotovitel potvrzuje, že se v plném rozsahu seznámil s povahou a rozsahem plnění, které bude poskytovat na základě této smlouvy, že jsou mu známy veškeré technické, kvalitativní a</w:t>
      </w:r>
      <w:r w:rsidR="002E6E9B">
        <w:rPr>
          <w:lang w:val="cs-CZ"/>
        </w:rPr>
        <w:t> </w:t>
      </w:r>
      <w:r w:rsidRPr="00273A25">
        <w:t>jiné podmínky pro zhotovení díla a že disponuje takovými kapacitami a odbornými znalostmi, které jsou k plně</w:t>
      </w:r>
      <w:r w:rsidR="00743225">
        <w:t>ní dle této smlouvy nezbytné.</w:t>
      </w:r>
    </w:p>
    <w:p w14:paraId="2ACF48F8" w14:textId="77777777" w:rsidR="00EF063A" w:rsidRPr="00B82BAA" w:rsidRDefault="00EF063A" w:rsidP="00EF063A">
      <w:pPr>
        <w:pStyle w:val="Meziodstavce"/>
      </w:pPr>
    </w:p>
    <w:p w14:paraId="6D2F0CD6" w14:textId="0278AB0D" w:rsidR="00EF063A" w:rsidRPr="000A5A0D" w:rsidRDefault="00EF063A" w:rsidP="00EF063A">
      <w:pPr>
        <w:pStyle w:val="lneksmlouvytextPVL"/>
      </w:pPr>
      <w:r w:rsidRPr="00B82BAA">
        <w:t xml:space="preserve">Místo provádění díla je dáno dokumentací pro </w:t>
      </w:r>
      <w:r w:rsidRPr="000A5A0D">
        <w:t>prov</w:t>
      </w:r>
      <w:r>
        <w:t>ádění</w:t>
      </w:r>
      <w:r w:rsidRPr="000A5A0D">
        <w:t xml:space="preserve"> stavby. Stavba bude prováděna v</w:t>
      </w:r>
      <w:r w:rsidR="00D02E97">
        <w:rPr>
          <w:lang w:val="cs-CZ"/>
        </w:rPr>
        <w:t>e Středočeském</w:t>
      </w:r>
      <w:r w:rsidR="004243C1" w:rsidRPr="000A5A0D">
        <w:t xml:space="preserve"> </w:t>
      </w:r>
      <w:r w:rsidRPr="000A5A0D">
        <w:t xml:space="preserve">kraji, k. </w:t>
      </w:r>
      <w:proofErr w:type="spellStart"/>
      <w:r w:rsidRPr="000A5A0D">
        <w:t>ú.</w:t>
      </w:r>
      <w:proofErr w:type="spellEnd"/>
      <w:r w:rsidRPr="000A5A0D">
        <w:t xml:space="preserve"> </w:t>
      </w:r>
      <w:proofErr w:type="spellStart"/>
      <w:r w:rsidR="00D02E97">
        <w:rPr>
          <w:lang w:val="cs-CZ"/>
        </w:rPr>
        <w:t>Nesměřice</w:t>
      </w:r>
      <w:proofErr w:type="spellEnd"/>
      <w:r w:rsidR="00A168D2" w:rsidRPr="000A5A0D">
        <w:t xml:space="preserve">, </w:t>
      </w:r>
      <w:r w:rsidRPr="000A5A0D">
        <w:t>na pozemcích uvedených v dokumentaci pro prov</w:t>
      </w:r>
      <w:r>
        <w:t>ádění</w:t>
      </w:r>
      <w:r w:rsidR="00E04A9F">
        <w:t xml:space="preserve"> stavby</w:t>
      </w:r>
      <w:r w:rsidR="00E04A9F">
        <w:rPr>
          <w:lang w:val="cs-CZ"/>
        </w:rPr>
        <w:t>.</w:t>
      </w:r>
    </w:p>
    <w:p w14:paraId="410C572B" w14:textId="77777777" w:rsidR="00EF063A" w:rsidRPr="00BC3D60" w:rsidRDefault="00EF063A" w:rsidP="00EF063A">
      <w:pPr>
        <w:pStyle w:val="Meziodstavce"/>
      </w:pPr>
    </w:p>
    <w:p w14:paraId="1178D5FB" w14:textId="77777777" w:rsidR="00EF063A" w:rsidRDefault="00EF063A" w:rsidP="00EF063A">
      <w:pPr>
        <w:pStyle w:val="lneksmlouvytextPVL"/>
      </w:pPr>
      <w:r>
        <w:t>Stavba bude provedena za podmínek sjednaných touto smlouvou v rozsahu a způsobem dle této smlouvy a jejích příloh, zejména dle</w:t>
      </w:r>
      <w:r w:rsidRPr="00ED5374">
        <w:t>:</w:t>
      </w:r>
    </w:p>
    <w:p w14:paraId="63B5AAFD" w14:textId="50C15235" w:rsidR="00EF063A" w:rsidRPr="00F530E1" w:rsidRDefault="00EF063A" w:rsidP="00D15CC5">
      <w:pPr>
        <w:pStyle w:val="SeznamsmlouvaPVL"/>
        <w:rPr>
          <w:shd w:val="clear" w:color="auto" w:fill="FFFF00"/>
        </w:rPr>
      </w:pPr>
      <w:r>
        <w:t>příslušné projektové dokumentace, zpracované</w:t>
      </w:r>
      <w:r w:rsidRPr="002E6E9B">
        <w:t xml:space="preserve"> </w:t>
      </w:r>
      <w:r w:rsidR="00D15CC5">
        <w:rPr>
          <w:rFonts w:cs="Arial"/>
          <w:lang w:val="cs-CZ"/>
        </w:rPr>
        <w:t xml:space="preserve">Ing. </w:t>
      </w:r>
      <w:r w:rsidR="00F07702">
        <w:rPr>
          <w:rFonts w:cs="Arial"/>
          <w:lang w:val="cs-CZ"/>
        </w:rPr>
        <w:t>Jiřím Pudilem</w:t>
      </w:r>
      <w:r w:rsidR="00D02E97">
        <w:rPr>
          <w:rFonts w:cs="Arial"/>
          <w:lang w:val="cs-CZ"/>
        </w:rPr>
        <w:t>, VAK projekt s.r.o.</w:t>
      </w:r>
      <w:r w:rsidR="00D15CC5">
        <w:rPr>
          <w:rFonts w:cs="Arial"/>
          <w:lang w:val="cs-CZ"/>
        </w:rPr>
        <w:t xml:space="preserve">, </w:t>
      </w:r>
      <w:r w:rsidR="008A55F6">
        <w:rPr>
          <w:rFonts w:cs="Arial"/>
          <w:lang w:val="cs-CZ"/>
        </w:rPr>
        <w:t>se sídlem</w:t>
      </w:r>
      <w:r w:rsidR="00D02E97" w:rsidRPr="00D02E97">
        <w:rPr>
          <w:rFonts w:ascii="Times New Roman" w:eastAsia="Times New Roman" w:hAnsi="Times New Roman" w:cs="Arial"/>
          <w:lang w:val="cs-CZ" w:eastAsia="cs-CZ"/>
        </w:rPr>
        <w:t xml:space="preserve"> </w:t>
      </w:r>
      <w:r w:rsidR="00D02E97" w:rsidRPr="00D02E97">
        <w:rPr>
          <w:rFonts w:cs="Arial"/>
          <w:lang w:val="cs-CZ"/>
        </w:rPr>
        <w:t>B. Němcové 12/2</w:t>
      </w:r>
      <w:r w:rsidR="009B5802">
        <w:rPr>
          <w:rFonts w:cs="Arial"/>
          <w:lang w:val="cs-CZ"/>
        </w:rPr>
        <w:t xml:space="preserve">, </w:t>
      </w:r>
      <w:r w:rsidR="00914B7E">
        <w:rPr>
          <w:rFonts w:cs="Arial"/>
          <w:lang w:val="cs-CZ"/>
        </w:rPr>
        <w:t>České Budějovice 7, 370 01 České Budějovice</w:t>
      </w:r>
      <w:r w:rsidR="004243C1" w:rsidRPr="004243C1">
        <w:rPr>
          <w:rFonts w:cs="Arial"/>
          <w:lang w:val="cs-CZ"/>
        </w:rPr>
        <w:t>,</w:t>
      </w:r>
      <w:r w:rsidR="007D1C87">
        <w:rPr>
          <w:rFonts w:cs="Arial"/>
          <w:lang w:val="cs-CZ"/>
        </w:rPr>
        <w:t xml:space="preserve"> IČO </w:t>
      </w:r>
      <w:r w:rsidR="00914B7E" w:rsidRPr="00914B7E">
        <w:rPr>
          <w:rFonts w:cs="Arial"/>
          <w:lang w:val="cs-CZ"/>
        </w:rPr>
        <w:t>28159721</w:t>
      </w:r>
      <w:r w:rsidR="009B5802" w:rsidRPr="004243C1">
        <w:rPr>
          <w:rFonts w:cs="Arial"/>
          <w:lang w:val="cs-CZ"/>
        </w:rPr>
        <w:t xml:space="preserve"> </w:t>
      </w:r>
      <w:r w:rsidRPr="002E6E9B">
        <w:rPr>
          <w:rFonts w:cs="Arial"/>
        </w:rPr>
        <w:t>v </w:t>
      </w:r>
      <w:r w:rsidR="00914B7E">
        <w:rPr>
          <w:rFonts w:cs="Arial"/>
          <w:lang w:val="cs-CZ"/>
        </w:rPr>
        <w:t>prosinci</w:t>
      </w:r>
      <w:r w:rsidR="009B5802">
        <w:rPr>
          <w:rFonts w:cs="Arial"/>
          <w:lang w:val="cs-CZ"/>
        </w:rPr>
        <w:t xml:space="preserve"> 2018</w:t>
      </w:r>
      <w:r w:rsidRPr="002E6E9B">
        <w:t>,</w:t>
      </w:r>
      <w:r w:rsidRPr="002E6E9B">
        <w:rPr>
          <w:rFonts w:cs="Arial"/>
        </w:rPr>
        <w:t xml:space="preserve"> ve</w:t>
      </w:r>
      <w:r w:rsidRPr="002E6E9B">
        <w:t xml:space="preserve"> stupni dokumentace pro provádění stavby (dále jen „DPS“),</w:t>
      </w:r>
      <w:r>
        <w:t xml:space="preserve"> která byla předána v rámci zadávacího řízení, a která současně odpovídá znění prováděcích p</w:t>
      </w:r>
      <w:r w:rsidR="00115C7A">
        <w:t>ředpisů k </w:t>
      </w:r>
      <w:r w:rsidR="00115C7A">
        <w:rPr>
          <w:lang w:val="cs-CZ"/>
        </w:rPr>
        <w:t>ZZVZ</w:t>
      </w:r>
      <w:r>
        <w:t>,</w:t>
      </w:r>
    </w:p>
    <w:p w14:paraId="4B6D9D93" w14:textId="77777777" w:rsidR="00F530E1" w:rsidRPr="008F759E" w:rsidRDefault="00F530E1" w:rsidP="00F530E1">
      <w:pPr>
        <w:pStyle w:val="SeznamsmlouvaPVL"/>
      </w:pPr>
      <w:r w:rsidRPr="008F759E">
        <w:t>nabídk</w:t>
      </w:r>
      <w:r>
        <w:rPr>
          <w:lang w:val="cs-CZ"/>
        </w:rPr>
        <w:t>y</w:t>
      </w:r>
      <w:r w:rsidRPr="008F759E">
        <w:t xml:space="preserve"> </w:t>
      </w:r>
      <w:r w:rsidRPr="00051A6C">
        <w:t>zhotovitele</w:t>
      </w:r>
      <w:r>
        <w:t xml:space="preserve"> </w:t>
      </w:r>
      <w:r w:rsidRPr="008F759E">
        <w:t>ze dne</w:t>
      </w:r>
      <w:r>
        <w:t xml:space="preserve"> </w:t>
      </w:r>
      <w:r>
        <w:rPr>
          <w:rFonts w:cs="Arial"/>
        </w:rPr>
        <w:t>[BUDE DOPLNĚNO PŘED PODPISEM]</w:t>
      </w:r>
      <w:r w:rsidRPr="008F759E">
        <w:t>.</w:t>
      </w:r>
    </w:p>
    <w:p w14:paraId="4742FF4C" w14:textId="77777777" w:rsidR="00EF063A" w:rsidRPr="004C03BB" w:rsidRDefault="00EF063A" w:rsidP="00EF063A">
      <w:pPr>
        <w:pStyle w:val="Meziodstavce"/>
      </w:pPr>
    </w:p>
    <w:p w14:paraId="7048D9DA" w14:textId="77777777" w:rsidR="00EF063A" w:rsidRPr="004C03BB" w:rsidRDefault="00EF063A" w:rsidP="00EF063A">
      <w:pPr>
        <w:pStyle w:val="lneksmlouvytextPVL"/>
      </w:pPr>
      <w:bookmarkStart w:id="1" w:name="_Ref473801748"/>
      <w:r w:rsidRPr="004C03BB">
        <w:t>Za součást díla je považováno rovněž:</w:t>
      </w:r>
      <w:bookmarkEnd w:id="1"/>
    </w:p>
    <w:p w14:paraId="35DA78D5" w14:textId="77777777" w:rsidR="00EF063A" w:rsidRPr="00550C48" w:rsidRDefault="00EF063A" w:rsidP="00EF063A">
      <w:pPr>
        <w:pStyle w:val="SeznamsmlouvaPVL"/>
      </w:pPr>
      <w:r w:rsidRPr="002E6E9B">
        <w:t>ověření a případná aktualizace výskytu a uložení podzemních zařízení,</w:t>
      </w:r>
    </w:p>
    <w:p w14:paraId="195A47F1" w14:textId="77777777" w:rsidR="00EF063A" w:rsidRPr="002E6E9B" w:rsidRDefault="00EF063A" w:rsidP="00EF063A">
      <w:pPr>
        <w:pStyle w:val="SeznamsmlouvaPVL"/>
      </w:pPr>
      <w:r w:rsidRPr="002E6E9B">
        <w:t>zpracování a předání dokumentace skutečného provedení stavby včetně geodetického zaměření skutečného provedení (</w:t>
      </w:r>
      <w:r w:rsidR="00091D6D">
        <w:rPr>
          <w:lang w:val="cs-CZ"/>
        </w:rPr>
        <w:t>1</w:t>
      </w:r>
      <w:r w:rsidR="00091D6D" w:rsidRPr="002E6E9B">
        <w:t xml:space="preserve"> </w:t>
      </w:r>
      <w:proofErr w:type="spellStart"/>
      <w:r w:rsidRPr="002E6E9B">
        <w:t>paré</w:t>
      </w:r>
      <w:proofErr w:type="spellEnd"/>
      <w:r w:rsidRPr="002E6E9B">
        <w:t xml:space="preserve"> v listinné podobě, 1x v digitální podobě ve formátu.pdf), vč. zákresu geodetického zaměření skutečného provedení do katastrální mapy,</w:t>
      </w:r>
    </w:p>
    <w:p w14:paraId="3786A3BF" w14:textId="77777777" w:rsidR="00EF063A" w:rsidRPr="002E6E9B" w:rsidRDefault="00EF063A" w:rsidP="00EF063A">
      <w:pPr>
        <w:pStyle w:val="SeznamsmlouvaPVL"/>
      </w:pPr>
      <w:r w:rsidRPr="002E6E9B">
        <w:t>zpracování a předání dokladů stavby (v rámci předání a převzetí dokončeného díla), a to v min. rozsahu dle přílohy č. 20 sazebníku pro navrhování nabídkových cen projektových prací a inženýrských činností (UNIKA 2005 - 2015) a dle dalších požadavků objednatele (</w:t>
      </w:r>
      <w:r w:rsidR="00F83A54">
        <w:rPr>
          <w:lang w:val="cs-CZ"/>
        </w:rPr>
        <w:t>3</w:t>
      </w:r>
      <w:r w:rsidR="00F83A54" w:rsidRPr="002E6E9B">
        <w:t> </w:t>
      </w:r>
      <w:proofErr w:type="spellStart"/>
      <w:r w:rsidRPr="002E6E9B">
        <w:t>paré</w:t>
      </w:r>
      <w:proofErr w:type="spellEnd"/>
      <w:r w:rsidRPr="002E6E9B">
        <w:t xml:space="preserve"> v listinné podobě, 1x v digitální podobě ve formátu .</w:t>
      </w:r>
      <w:proofErr w:type="spellStart"/>
      <w:r w:rsidRPr="002E6E9B">
        <w:t>pdf</w:t>
      </w:r>
      <w:proofErr w:type="spellEnd"/>
      <w:r w:rsidRPr="002E6E9B">
        <w:t>),</w:t>
      </w:r>
    </w:p>
    <w:p w14:paraId="038AAC48" w14:textId="7BFA3A54" w:rsidR="00D74F68" w:rsidRPr="00743225" w:rsidRDefault="00D74F68" w:rsidP="00D74F68">
      <w:pPr>
        <w:pStyle w:val="SeznamsmlouvaPVL"/>
      </w:pPr>
      <w:r w:rsidRPr="00D74F68">
        <w:t>zpracování a předání technologických postupů</w:t>
      </w:r>
      <w:r w:rsidR="00A329D7">
        <w:rPr>
          <w:lang w:val="cs-CZ"/>
        </w:rPr>
        <w:t xml:space="preserve"> a plánu kontrolních zkoušek</w:t>
      </w:r>
      <w:r w:rsidRPr="00D74F68">
        <w:t>. Tyto doklady ve 2 písemných vyhotoveních předá zhotovitel objednateli, a to vždy před zahájením vlastních prací</w:t>
      </w:r>
      <w:r w:rsidR="00743225">
        <w:rPr>
          <w:lang w:val="cs-CZ"/>
        </w:rPr>
        <w:t>,</w:t>
      </w:r>
    </w:p>
    <w:p w14:paraId="46C35D14" w14:textId="6C1BA79E" w:rsidR="00AE0C50" w:rsidRPr="00743225" w:rsidRDefault="00AE0C50" w:rsidP="00AE0C50">
      <w:pPr>
        <w:pStyle w:val="SeznamsmlouvaPVL"/>
      </w:pPr>
      <w:r w:rsidRPr="00AE0C50">
        <w:t>projektová činnost spojená s realizací stavby tj. zejména dodavatelská dokumentace zajišťovaná zhotovitelem (např. podrobné výrobní dokumentace, montážní dokumentace)</w:t>
      </w:r>
      <w:r w:rsidR="00743225">
        <w:rPr>
          <w:lang w:val="cs-CZ"/>
        </w:rPr>
        <w:t>,</w:t>
      </w:r>
    </w:p>
    <w:p w14:paraId="2401FB51" w14:textId="5D5B7371" w:rsidR="00391E93" w:rsidRPr="00743225" w:rsidRDefault="0044155E" w:rsidP="0044155E">
      <w:pPr>
        <w:pStyle w:val="SeznamsmlouvaPVL"/>
      </w:pPr>
      <w:r w:rsidRPr="0044155E">
        <w:t>pasportizace objektů v okolí stavby a to před zahájením stavby, provádění monitoringu v</w:t>
      </w:r>
      <w:r w:rsidR="00743225">
        <w:rPr>
          <w:lang w:val="cs-CZ"/>
        </w:rPr>
        <w:t> </w:t>
      </w:r>
      <w:r w:rsidRPr="0044155E">
        <w:t>průběhu stavby a kontrolu objektů po dokončení stavby (jako podklad pro řešení sporů ve věci jejich poškození stavbou)</w:t>
      </w:r>
      <w:r w:rsidR="00743225">
        <w:rPr>
          <w:lang w:val="cs-CZ"/>
        </w:rPr>
        <w:t>,</w:t>
      </w:r>
    </w:p>
    <w:p w14:paraId="1E7F1A32" w14:textId="169793E9" w:rsidR="0044155E" w:rsidRPr="00743225" w:rsidRDefault="00391E93" w:rsidP="00391E93">
      <w:pPr>
        <w:pStyle w:val="SeznamsmlouvaPVL"/>
      </w:pPr>
      <w:r w:rsidRPr="00391E93">
        <w:t>zajištění trvalého přístupu obsluhy VD do všech prostor vodního díla</w:t>
      </w:r>
      <w:r>
        <w:rPr>
          <w:lang w:val="cs-CZ"/>
        </w:rPr>
        <w:t xml:space="preserve"> a zajištění plynulého provozu díla po celou dobu stavby</w:t>
      </w:r>
      <w:r w:rsidR="00743225">
        <w:rPr>
          <w:lang w:val="cs-CZ"/>
        </w:rPr>
        <w:t>,</w:t>
      </w:r>
    </w:p>
    <w:p w14:paraId="43449CE5" w14:textId="77777777" w:rsidR="00EF063A" w:rsidRPr="002E6E9B" w:rsidRDefault="00EF063A" w:rsidP="00EF063A">
      <w:pPr>
        <w:pStyle w:val="SeznamsmlouvaPVL"/>
      </w:pPr>
      <w:r w:rsidRPr="002E6E9B">
        <w:t xml:space="preserve">likvidace veškerého stavebního a přebytečného materiálu odpovídajícím zákonným způsobem, zajištění skládek a </w:t>
      </w:r>
      <w:proofErr w:type="spellStart"/>
      <w:r w:rsidRPr="002E6E9B">
        <w:t>deponií</w:t>
      </w:r>
      <w:proofErr w:type="spellEnd"/>
      <w:r w:rsidRPr="002E6E9B">
        <w:t>, vč. vedení evidence o vzniklých odpadech a předání dokladů o jejich likvidaci objednateli při předání a převzetí díla (</w:t>
      </w:r>
      <w:r w:rsidR="00091D6D">
        <w:rPr>
          <w:lang w:val="cs-CZ"/>
        </w:rPr>
        <w:t>1</w:t>
      </w:r>
      <w:r w:rsidR="00091D6D" w:rsidRPr="002E6E9B">
        <w:t xml:space="preserve"> </w:t>
      </w:r>
      <w:proofErr w:type="spellStart"/>
      <w:r w:rsidRPr="002E6E9B">
        <w:t>paré</w:t>
      </w:r>
      <w:proofErr w:type="spellEnd"/>
      <w:r w:rsidRPr="002E6E9B">
        <w:t xml:space="preserve"> v listinné podobě, 1x v digitální podobě ve formátu .</w:t>
      </w:r>
      <w:proofErr w:type="spellStart"/>
      <w:r w:rsidRPr="002E6E9B">
        <w:t>pdf</w:t>
      </w:r>
      <w:proofErr w:type="spellEnd"/>
      <w:r w:rsidRPr="002E6E9B">
        <w:t>), jako součást dokladové části stavby,</w:t>
      </w:r>
    </w:p>
    <w:p w14:paraId="3A43D41C" w14:textId="77777777" w:rsidR="00EF063A" w:rsidRPr="002E6E9B" w:rsidRDefault="00EF063A" w:rsidP="00EF063A">
      <w:pPr>
        <w:pStyle w:val="SeznamsmlouvaPVL"/>
      </w:pPr>
      <w:r w:rsidRPr="002E6E9B">
        <w:t xml:space="preserve">zajištění bezpečnosti a ochrany zdraví při práci, požární ochrany, ochrany životního prostředí, péče o nepředané objekty a konstrukce stavby, zařízení a ostraha staveniště, </w:t>
      </w:r>
    </w:p>
    <w:p w14:paraId="572D049F" w14:textId="77777777" w:rsidR="00EF063A" w:rsidRPr="002E6E9B" w:rsidRDefault="00EF063A" w:rsidP="00EF063A">
      <w:pPr>
        <w:pStyle w:val="SeznamsmlouvaPVL"/>
      </w:pPr>
      <w:r w:rsidRPr="002E6E9B">
        <w:t>vybudování staveniště tak, aby byly splněny požadavky a podmínky všech dotčených vlastníků pozemků,</w:t>
      </w:r>
    </w:p>
    <w:p w14:paraId="7517286B" w14:textId="77777777" w:rsidR="00EF063A" w:rsidRPr="002E6E9B" w:rsidRDefault="00EF063A" w:rsidP="00EF063A">
      <w:pPr>
        <w:pStyle w:val="SeznamsmlouvaPVL"/>
      </w:pPr>
      <w:r w:rsidRPr="002E6E9B">
        <w:t>zajištění technického řešení výjezdů ze stavby, včetně případného dopravního řešení a jejich projednání s příslušnými orgány státní správy a dotčenými organizacemi,</w:t>
      </w:r>
    </w:p>
    <w:p w14:paraId="47F295EE" w14:textId="3B81DE4B" w:rsidR="00EF063A" w:rsidRPr="00743225" w:rsidRDefault="00EF063A" w:rsidP="00EF063A">
      <w:pPr>
        <w:pStyle w:val="SeznamsmlouvaPVL"/>
      </w:pPr>
      <w:r w:rsidRPr="002E6E9B">
        <w:t>zajištění veškerých veřejnoprávních a jiných povolení, souhlasů či schválení vyžadovaných závaznými předpisy, která budou nutná k provedení díla, dle zhotovitelem zvoleného technologického postupu prací, včetně případ</w:t>
      </w:r>
      <w:r w:rsidR="004136C4">
        <w:t>ných stavebních povolení</w:t>
      </w:r>
      <w:r w:rsidR="00BC6FB2" w:rsidRPr="006E53E2">
        <w:rPr>
          <w:lang w:val="cs-CZ"/>
        </w:rPr>
        <w:t xml:space="preserve"> </w:t>
      </w:r>
      <w:r w:rsidR="004136C4">
        <w:t>(např.</w:t>
      </w:r>
      <w:r w:rsidR="004136C4">
        <w:rPr>
          <w:lang w:val="cs-CZ"/>
        </w:rPr>
        <w:t> </w:t>
      </w:r>
      <w:r w:rsidRPr="002E6E9B">
        <w:t>pro zařízen</w:t>
      </w:r>
      <w:r w:rsidR="004136C4">
        <w:t>í staveniště, případných změn v</w:t>
      </w:r>
      <w:r w:rsidR="004136C4">
        <w:rPr>
          <w:lang w:val="cs-CZ"/>
        </w:rPr>
        <w:t> </w:t>
      </w:r>
      <w:r w:rsidR="00BD2F66">
        <w:t>průběhu výstavby apod.)</w:t>
      </w:r>
      <w:r w:rsidR="00BD2F66">
        <w:rPr>
          <w:lang w:val="cs-CZ"/>
        </w:rPr>
        <w:t xml:space="preserve">. </w:t>
      </w:r>
      <w:r w:rsidRPr="002E6E9B">
        <w:t xml:space="preserve">Zhotovitel </w:t>
      </w:r>
      <w:r w:rsidRPr="002E6E9B">
        <w:lastRenderedPageBreak/>
        <w:t>není oprávněn vznášet jakékoliv nároky vyplývající z absence jakéhokoliv</w:t>
      </w:r>
      <w:r w:rsidR="00BC6FB2">
        <w:t xml:space="preserve"> takového povolení, souhlasu či</w:t>
      </w:r>
      <w:r w:rsidR="00BC6FB2">
        <w:rPr>
          <w:lang w:val="cs-CZ"/>
        </w:rPr>
        <w:t> </w:t>
      </w:r>
      <w:r w:rsidRPr="002E6E9B">
        <w:t>schválení,</w:t>
      </w:r>
    </w:p>
    <w:p w14:paraId="5F90D7C0" w14:textId="018CAB2A" w:rsidR="00A74C34" w:rsidRPr="002E6E9B" w:rsidRDefault="00A74C34" w:rsidP="00EF063A">
      <w:pPr>
        <w:pStyle w:val="SeznamsmlouvaPVL"/>
      </w:pPr>
      <w:r>
        <w:rPr>
          <w:lang w:val="cs-CZ"/>
        </w:rPr>
        <w:t>zajištění výjimky ze zákazu vstupu a vjezdu do I.</w:t>
      </w:r>
      <w:r w:rsidR="00743225">
        <w:rPr>
          <w:lang w:val="cs-CZ"/>
        </w:rPr>
        <w:t xml:space="preserve"> </w:t>
      </w:r>
      <w:r>
        <w:rPr>
          <w:lang w:val="cs-CZ"/>
        </w:rPr>
        <w:t>ochranného pásma vodního zdroje VN</w:t>
      </w:r>
      <w:r w:rsidR="00743225">
        <w:rPr>
          <w:lang w:val="cs-CZ"/>
        </w:rPr>
        <w:t> </w:t>
      </w:r>
      <w:r>
        <w:rPr>
          <w:lang w:val="cs-CZ"/>
        </w:rPr>
        <w:t>Švihov a to nejpozději před zahájením prací,</w:t>
      </w:r>
    </w:p>
    <w:p w14:paraId="70C54143" w14:textId="77777777" w:rsidR="00EF063A" w:rsidRPr="002E6E9B" w:rsidRDefault="00EF063A" w:rsidP="00EF063A">
      <w:pPr>
        <w:pStyle w:val="SeznamsmlouvaPVL"/>
      </w:pPr>
      <w:r w:rsidRPr="002E6E9B">
        <w:t>odstranění případných škod na místních komunikacích a dalších plochách dotčených stavbou, způsobených provozem zhotovitele při realizaci díla a jejich čištění v průběhu provádění díla, dopravní opatření nutná pro zajištění dopravní obsluhy stavby,</w:t>
      </w:r>
    </w:p>
    <w:p w14:paraId="5A6595B5" w14:textId="77777777" w:rsidR="00EF063A" w:rsidRPr="002E6E9B" w:rsidRDefault="00EF063A" w:rsidP="00EF063A">
      <w:pPr>
        <w:pStyle w:val="SeznamsmlouvaPVL"/>
      </w:pPr>
      <w:r w:rsidRPr="002E6E9B">
        <w:t>provedení zkoušek a předložení výsledků těchto zkoušek a atestů k prokázání požadovaných kvalitativních parametrů díla, pokud je vyžadují obecně závazné předpisy, technické normy nebo obchodní zvyklosti a dokumentace o shodě materiálů ve smyslu zákona č. 22/1997 Sb., o technických požadavcích na výrobky a o změně a doplnění některých zákonů, ve znění pozdějších předpisů, (</w:t>
      </w:r>
      <w:r w:rsidR="00091D6D">
        <w:rPr>
          <w:lang w:val="cs-CZ"/>
        </w:rPr>
        <w:t>1</w:t>
      </w:r>
      <w:r w:rsidR="00091D6D" w:rsidRPr="002E6E9B">
        <w:t xml:space="preserve"> </w:t>
      </w:r>
      <w:proofErr w:type="spellStart"/>
      <w:r w:rsidRPr="002E6E9B">
        <w:t>paré</w:t>
      </w:r>
      <w:proofErr w:type="spellEnd"/>
      <w:r w:rsidRPr="002E6E9B">
        <w:t xml:space="preserve"> v listinné podobě, 1x v digitální podobě ve formátu .</w:t>
      </w:r>
      <w:proofErr w:type="spellStart"/>
      <w:r w:rsidRPr="002E6E9B">
        <w:t>pdf</w:t>
      </w:r>
      <w:proofErr w:type="spellEnd"/>
      <w:r w:rsidRPr="002E6E9B">
        <w:t>), jako součást dokladové části stavby,</w:t>
      </w:r>
    </w:p>
    <w:p w14:paraId="062D3007" w14:textId="77777777" w:rsidR="00EF063A" w:rsidRPr="002E6E9B" w:rsidRDefault="00EF063A" w:rsidP="00EF063A">
      <w:pPr>
        <w:pStyle w:val="SeznamsmlouvaPVL"/>
      </w:pPr>
      <w:r w:rsidRPr="002E6E9B">
        <w:t>plnění podmínek Plánu bezpečnosti a ochrany zdraví při práci na staveništi dle § 15, odst.</w:t>
      </w:r>
      <w:r w:rsidR="007B1CB0">
        <w:rPr>
          <w:lang w:val="cs-CZ"/>
        </w:rPr>
        <w:t> </w:t>
      </w:r>
      <w:r w:rsidRPr="002E6E9B">
        <w:t>2, zákona č. 309/2006 Sb., zákon o zajištění dalších podmínek bezpečnosti a ochrany zdraví při práci, ve znění pozdějších předpisů, zpracovaného koordinátorem bezpečnosti a ochrany zdraví při práci na staveništi určeným objednatelem,</w:t>
      </w:r>
    </w:p>
    <w:p w14:paraId="0E9825E8" w14:textId="77777777" w:rsidR="00EF063A" w:rsidRPr="002E6E9B" w:rsidRDefault="00EF063A" w:rsidP="00EF063A">
      <w:pPr>
        <w:pStyle w:val="SeznamsmlouvaPVL"/>
      </w:pPr>
      <w:r w:rsidRPr="002E6E9B">
        <w:t>zpracování identifikace a vyhodnocení rizik vztahujících se k bezpečnosti a ochraně zdraví osob na staveništi vyplývajících z prací a technologických postupů prováděných zhotovitelem i všemi poddodavateli, v souladu s § 101 odst. 3 zákona č. 262/2006 Sb., zákoník práce, ve znění pozdějších předpisů,</w:t>
      </w:r>
    </w:p>
    <w:p w14:paraId="7DF2F2F2" w14:textId="77777777" w:rsidR="00EF063A" w:rsidRPr="002E6E9B" w:rsidRDefault="00EF063A" w:rsidP="00EF063A">
      <w:pPr>
        <w:pStyle w:val="SeznamsmlouvaPVL"/>
      </w:pPr>
      <w:r w:rsidRPr="002E6E9B">
        <w:t>nutná koordinace a součinnost zhotovitele i všech poddodavatelů s koordinátorem bezpečnosti a ochrany zdraví při práci na staveništi, v případě, že bude určen objednatelem na základě zákona č. 309/2006 Sb.,</w:t>
      </w:r>
    </w:p>
    <w:p w14:paraId="6C5F1A8F" w14:textId="77777777" w:rsidR="00EF063A" w:rsidRPr="002E6E9B" w:rsidRDefault="00EF063A" w:rsidP="00EF063A">
      <w:pPr>
        <w:pStyle w:val="SeznamsmlouvaPVL"/>
      </w:pPr>
      <w:r w:rsidRPr="002E6E9B">
        <w:t>zajištění staveniště dle platných právních předpisů vztahujících se k bezpečnosti a ochraně zdraví osob (§ 3 zákona č. 309/2006 Sb., nařízení vlády č. 591/2006 Sb., o</w:t>
      </w:r>
      <w:r w:rsidR="00422035">
        <w:rPr>
          <w:lang w:val="cs-CZ"/>
        </w:rPr>
        <w:t> </w:t>
      </w:r>
      <w:r w:rsidRPr="002E6E9B">
        <w:t>bližších minimálních požadavcích na bezpečnost a ochranu zdraví při práci na staveništích, ve znění pozdějších předpisů, nařízení vlády č. 362/2005 Sb., o bližších požadavcích na bezpečnost a ochranu zdraví při práci na pracovištích s nebezpečím pádu z výšky nebo do hloubky) a podle Plánu bezpečnosti a ochrany zdraví při práci na staveništi,</w:t>
      </w:r>
    </w:p>
    <w:p w14:paraId="4239B2C8" w14:textId="77777777" w:rsidR="00EF063A" w:rsidRPr="002E6E9B" w:rsidRDefault="00EF063A" w:rsidP="00EF063A">
      <w:pPr>
        <w:pStyle w:val="SeznamsmlouvaPVL"/>
      </w:pPr>
      <w:r w:rsidRPr="002E6E9B">
        <w:t>splnění podmínek dotčených orgánů a organizací v případech, kdy je v podmínkách vyjádření či správních rozhodnutí těchto orgánů a organizací uvedena povinnost objednatele projednat, oznámit apod. jakékoliv činnosti s příslušným dotčeným orgánem či organizací, přenáší objednatel tuto povinnost na zhotovitele. V případě potřeby účasti objednatele na těchto jednáních, oznámeních apod., vyzve zhotovitel objednatele k požadované součinnosti alespoň 7 kalendářních dní před požadovaným termínem,</w:t>
      </w:r>
    </w:p>
    <w:p w14:paraId="3A8C80EB" w14:textId="77777777" w:rsidR="00EF063A" w:rsidRPr="002E6E9B" w:rsidRDefault="00EF063A" w:rsidP="00EF063A">
      <w:pPr>
        <w:pStyle w:val="SeznamsmlouvaPVL"/>
      </w:pPr>
      <w:r w:rsidRPr="002E6E9B">
        <w:t xml:space="preserve">plnění podmínek </w:t>
      </w:r>
      <w:r w:rsidR="00F83A54" w:rsidRPr="00F83A54">
        <w:rPr>
          <w:lang w:val="cs-CZ"/>
        </w:rPr>
        <w:t>pro stavbu vydaných stanovisek a rozhodnutí správních orgánů</w:t>
      </w:r>
      <w:r w:rsidR="00F83A54">
        <w:rPr>
          <w:lang w:val="cs-CZ"/>
        </w:rPr>
        <w:t xml:space="preserve"> </w:t>
      </w:r>
      <w:r w:rsidR="00422035">
        <w:rPr>
          <w:lang w:val="cs-CZ"/>
        </w:rPr>
        <w:t>,</w:t>
      </w:r>
    </w:p>
    <w:p w14:paraId="3B3A7E2E" w14:textId="77777777" w:rsidR="00EF063A" w:rsidRPr="000E2636" w:rsidRDefault="00EF063A" w:rsidP="00EF063A">
      <w:pPr>
        <w:pStyle w:val="SeznamsmlouvaPVL"/>
      </w:pPr>
      <w:bookmarkStart w:id="2" w:name="_Ref473801759"/>
      <w:r w:rsidRPr="002E6E9B">
        <w:t>veškeré práce vyplývající ze zadávací dokumentace a popsané v příslušné dokumentaci</w:t>
      </w:r>
      <w:bookmarkEnd w:id="2"/>
      <w:r w:rsidR="00E04A9F">
        <w:rPr>
          <w:lang w:val="cs-CZ"/>
        </w:rPr>
        <w:t>.</w:t>
      </w:r>
    </w:p>
    <w:p w14:paraId="4E077723" w14:textId="77777777" w:rsidR="00EF063A" w:rsidRPr="004C03BB" w:rsidRDefault="00EF063A" w:rsidP="0040163F">
      <w:pPr>
        <w:pStyle w:val="SeznamsmlouvaPVL"/>
        <w:numPr>
          <w:ilvl w:val="0"/>
          <w:numId w:val="0"/>
        </w:numPr>
        <w:ind w:left="851"/>
      </w:pPr>
    </w:p>
    <w:p w14:paraId="0F725E0C" w14:textId="72CD0A16" w:rsidR="00EF063A" w:rsidRDefault="00EF063A" w:rsidP="00EF063A">
      <w:pPr>
        <w:pStyle w:val="lneksmlouvytextPVL"/>
      </w:pPr>
      <w:r>
        <w:t>Uzavřením této smlouvy přenáší objednatel na zhotovitele odbornou, stavební, technickou, ekonomickou a organizační odpovědnost za přípravu a rea</w:t>
      </w:r>
      <w:r w:rsidR="00BC6FB2">
        <w:t>lizaci stavby a stejně tak i</w:t>
      </w:r>
      <w:r w:rsidR="00BC6FB2">
        <w:rPr>
          <w:lang w:val="cs-CZ"/>
        </w:rPr>
        <w:t> </w:t>
      </w:r>
      <w:r w:rsidR="00BC6FB2">
        <w:t>za</w:t>
      </w:r>
      <w:r w:rsidR="00BC6FB2">
        <w:rPr>
          <w:lang w:val="cs-CZ"/>
        </w:rPr>
        <w:t> </w:t>
      </w:r>
      <w:r>
        <w:t>provádění prací a dodávek.</w:t>
      </w:r>
    </w:p>
    <w:p w14:paraId="318EAE27" w14:textId="77777777" w:rsidR="00EF063A" w:rsidRDefault="00EF063A" w:rsidP="00B04386">
      <w:pPr>
        <w:pStyle w:val="Meziodstavce"/>
      </w:pPr>
    </w:p>
    <w:p w14:paraId="49BBE60F" w14:textId="590705AE" w:rsidR="00EF063A" w:rsidRPr="00B04386" w:rsidRDefault="00EF063A" w:rsidP="00B04386">
      <w:pPr>
        <w:pStyle w:val="lneksmlouvytextPVL"/>
      </w:pPr>
      <w:r>
        <w:t xml:space="preserve">Zhotovitel je povinen obstarat </w:t>
      </w:r>
      <w:r w:rsidRPr="00B82BAA">
        <w:t>na své náklady veškerá případná veřejnoprávní povolení a jiná povolení</w:t>
      </w:r>
      <w:r w:rsidR="00BD2F66">
        <w:t>, souhlasy či</w:t>
      </w:r>
      <w:r w:rsidR="00BD2F66">
        <w:rPr>
          <w:lang w:val="cs-CZ"/>
        </w:rPr>
        <w:t> </w:t>
      </w:r>
      <w:r w:rsidRPr="00B82BAA">
        <w:t>schválení vyžadovaná platnými právními předpisy a jinými obecně závaznými normami, která budou nutná k provedení díla, včetně dop</w:t>
      </w:r>
      <w:r w:rsidR="00BC6FB2">
        <w:t>ravního inženýrského opatření a</w:t>
      </w:r>
      <w:r w:rsidR="00BC6FB2">
        <w:rPr>
          <w:lang w:val="cs-CZ"/>
        </w:rPr>
        <w:t> </w:t>
      </w:r>
      <w:r w:rsidRPr="00B82BAA">
        <w:t>dopravního inženýrského rozhodnutí, jejichž potřeba vznikne v průběhu r</w:t>
      </w:r>
      <w:r w:rsidR="00BC6FB2">
        <w:t>ealizace díla a</w:t>
      </w:r>
      <w:r w:rsidR="00BC6FB2">
        <w:rPr>
          <w:lang w:val="cs-CZ"/>
        </w:rPr>
        <w:t> </w:t>
      </w:r>
      <w:r w:rsidRPr="00B82BAA">
        <w:t>v závislosti na zvoleném postupu zhotovitele</w:t>
      </w:r>
      <w:r>
        <w:t>.</w:t>
      </w:r>
    </w:p>
    <w:p w14:paraId="4875A9C3" w14:textId="77777777" w:rsidR="00827CC2" w:rsidRDefault="00827CC2" w:rsidP="00827CC2">
      <w:pPr>
        <w:pStyle w:val="Meziodstavce"/>
        <w:rPr>
          <w:lang w:val="cs-CZ"/>
        </w:rPr>
      </w:pPr>
    </w:p>
    <w:p w14:paraId="64FE6F49" w14:textId="77777777" w:rsidR="009741EB" w:rsidRDefault="009741EB" w:rsidP="009741EB">
      <w:pPr>
        <w:pStyle w:val="lneksmlouvynadpisPVL"/>
      </w:pPr>
      <w:bookmarkStart w:id="3" w:name="_Ref473801722"/>
      <w:r w:rsidRPr="008F71A0">
        <w:t>Lhůty a podmínky realizace díla</w:t>
      </w:r>
      <w:bookmarkEnd w:id="3"/>
      <w:r>
        <w:t xml:space="preserve"> </w:t>
      </w:r>
    </w:p>
    <w:p w14:paraId="10002E5F" w14:textId="77777777" w:rsidR="009741EB" w:rsidRPr="0015147B" w:rsidRDefault="009741EB" w:rsidP="009741EB">
      <w:pPr>
        <w:pStyle w:val="TextnormlnPVL"/>
      </w:pPr>
      <w:r w:rsidRPr="0015147B">
        <w:t>Smluvní strany se dohodly na následujících lhůtách a podmínkách pro realizaci díla.</w:t>
      </w:r>
    </w:p>
    <w:p w14:paraId="71FFA6BC" w14:textId="77777777" w:rsidR="009741EB" w:rsidRDefault="009741EB" w:rsidP="009741EB">
      <w:pPr>
        <w:pStyle w:val="Meziodstavce"/>
      </w:pPr>
    </w:p>
    <w:p w14:paraId="77AC6B49" w14:textId="77777777" w:rsidR="009741EB" w:rsidRPr="002A5E36" w:rsidRDefault="009741EB" w:rsidP="009741EB">
      <w:pPr>
        <w:pStyle w:val="lneksmlouvytextPVL"/>
      </w:pPr>
      <w:bookmarkStart w:id="4" w:name="_Ref473801726"/>
      <w:r>
        <w:t xml:space="preserve">Zhotovitel se zavazuje </w:t>
      </w:r>
      <w:r w:rsidRPr="002A5E36">
        <w:t>provést dílo v</w:t>
      </w:r>
      <w:r>
        <w:t> následujících termínech:</w:t>
      </w:r>
      <w:bookmarkEnd w:id="4"/>
      <w:r>
        <w:t xml:space="preserve"> </w:t>
      </w:r>
    </w:p>
    <w:p w14:paraId="2C9CCC6D" w14:textId="77777777" w:rsidR="009741EB" w:rsidRDefault="009741EB" w:rsidP="009741EB">
      <w:pPr>
        <w:pStyle w:val="SeznamsmlouvaPVL"/>
      </w:pPr>
      <w:r>
        <w:t>zahájení prací:</w:t>
      </w:r>
    </w:p>
    <w:p w14:paraId="165B43A6" w14:textId="77777777" w:rsidR="009741EB" w:rsidRPr="0083320F" w:rsidRDefault="009741EB" w:rsidP="009741EB">
      <w:pPr>
        <w:pStyle w:val="TextnormlnPVL"/>
        <w:ind w:left="851"/>
        <w:rPr>
          <w:lang w:val="cs-CZ"/>
        </w:rPr>
      </w:pPr>
      <w:r w:rsidRPr="009741EB">
        <w:rPr>
          <w:rStyle w:val="TextpodpsmennseznamChar"/>
        </w:rPr>
        <w:lastRenderedPageBreak/>
        <w:t>bez zbytečného</w:t>
      </w:r>
      <w:r w:rsidRPr="00247BB3">
        <w:t xml:space="preserve"> odkladu po </w:t>
      </w:r>
      <w:r>
        <w:t>předání staveniště</w:t>
      </w:r>
      <w:r w:rsidR="0083320F">
        <w:rPr>
          <w:lang w:val="cs-CZ"/>
        </w:rPr>
        <w:t>.</w:t>
      </w:r>
    </w:p>
    <w:p w14:paraId="463EE6CF" w14:textId="77777777" w:rsidR="009741EB" w:rsidRPr="00995928" w:rsidRDefault="009741EB" w:rsidP="009741EB">
      <w:pPr>
        <w:pStyle w:val="Meziodstavce"/>
      </w:pPr>
    </w:p>
    <w:p w14:paraId="7629732E" w14:textId="77777777" w:rsidR="00966762" w:rsidRPr="00966762" w:rsidRDefault="00966762" w:rsidP="009741EB">
      <w:pPr>
        <w:pStyle w:val="SeznamsmlouvaPVL"/>
      </w:pPr>
      <w:bookmarkStart w:id="5" w:name="_Ref473801863"/>
      <w:r>
        <w:rPr>
          <w:lang w:val="cs-CZ"/>
        </w:rPr>
        <w:t>dokončení stavebních prací na díle:</w:t>
      </w:r>
      <w:bookmarkEnd w:id="5"/>
    </w:p>
    <w:p w14:paraId="2F349FB4" w14:textId="77777777" w:rsidR="00966762" w:rsidRDefault="00F0745D" w:rsidP="0083320F">
      <w:pPr>
        <w:pStyle w:val="Textpodpsmennseznam"/>
        <w:rPr>
          <w:lang w:val="cs-CZ"/>
        </w:rPr>
      </w:pPr>
      <w:r>
        <w:t xml:space="preserve">nejpozději do </w:t>
      </w:r>
      <w:r w:rsidR="001D1E1E">
        <w:t>jednoho měsíce</w:t>
      </w:r>
      <w:r>
        <w:t xml:space="preserve"> před termínem předání a převzetí dokončeného díla dle písm. c) tohoto odstavce</w:t>
      </w:r>
      <w:r w:rsidR="0083320F">
        <w:rPr>
          <w:lang w:val="cs-CZ"/>
        </w:rPr>
        <w:t>.</w:t>
      </w:r>
    </w:p>
    <w:p w14:paraId="10DF76C3" w14:textId="77777777" w:rsidR="0083320F" w:rsidRPr="0083320F" w:rsidRDefault="0083320F" w:rsidP="0083320F">
      <w:pPr>
        <w:pStyle w:val="Textpodpsmennseznam"/>
        <w:rPr>
          <w:lang w:val="cs-CZ"/>
        </w:rPr>
      </w:pPr>
    </w:p>
    <w:p w14:paraId="67DBDD6C" w14:textId="77777777" w:rsidR="009741EB" w:rsidRPr="00247BB3" w:rsidRDefault="009741EB" w:rsidP="009741EB">
      <w:pPr>
        <w:pStyle w:val="SeznamsmlouvaPVL"/>
      </w:pPr>
      <w:bookmarkStart w:id="6" w:name="_Ref473801732"/>
      <w:r>
        <w:t>předání a převzetí dokončen</w:t>
      </w:r>
      <w:r w:rsidRPr="00247BB3">
        <w:t>ého díla:</w:t>
      </w:r>
      <w:bookmarkEnd w:id="6"/>
      <w:r w:rsidRPr="00247BB3">
        <w:t xml:space="preserve"> </w:t>
      </w:r>
    </w:p>
    <w:p w14:paraId="78CA561E" w14:textId="77777777" w:rsidR="009741EB" w:rsidRDefault="009741EB" w:rsidP="009741EB">
      <w:pPr>
        <w:pStyle w:val="Textpodpsmennseznam"/>
      </w:pPr>
      <w:r>
        <w:t xml:space="preserve">nejpozději do </w:t>
      </w:r>
      <w:r w:rsidR="004374EB" w:rsidRPr="004374EB">
        <w:rPr>
          <w:highlight w:val="yellow"/>
          <w:lang w:val="cs-CZ"/>
        </w:rPr>
        <w:t>……</w:t>
      </w:r>
      <w:r w:rsidR="007113C8">
        <w:t xml:space="preserve"> </w:t>
      </w:r>
      <w:r>
        <w:t>kalendářních dní (počínaje následujícím kalendářním dnem po předání staveniště).</w:t>
      </w:r>
    </w:p>
    <w:p w14:paraId="0556AD98" w14:textId="77777777" w:rsidR="009741EB" w:rsidRDefault="009741EB" w:rsidP="009741EB">
      <w:pPr>
        <w:pStyle w:val="Meziodstavce"/>
      </w:pPr>
    </w:p>
    <w:p w14:paraId="694E5AE3" w14:textId="77777777" w:rsidR="0040163F" w:rsidRDefault="0040163F" w:rsidP="0040163F">
      <w:pPr>
        <w:pStyle w:val="lneksmlouvytextPVL"/>
      </w:pPr>
      <w:r>
        <w:t>Doba podle odst. 1</w:t>
      </w:r>
      <w:r>
        <w:rPr>
          <w:lang w:val="cs-CZ"/>
        </w:rPr>
        <w:t>.</w:t>
      </w:r>
      <w:r>
        <w:t xml:space="preserve"> písm. </w:t>
      </w:r>
      <w:r>
        <w:rPr>
          <w:lang w:val="cs-CZ"/>
        </w:rPr>
        <w:t>b</w:t>
      </w:r>
      <w:r>
        <w:t>) tohoto článku může být přiměřena prodloužena v případě, že dojde ke změně sjednaného rozsahu díla postupem v souladu s touto smlouvou, a</w:t>
      </w:r>
      <w:r>
        <w:rPr>
          <w:lang w:val="cs-CZ"/>
        </w:rPr>
        <w:t> </w:t>
      </w:r>
      <w:r>
        <w:t>to</w:t>
      </w:r>
      <w:r>
        <w:rPr>
          <w:lang w:val="cs-CZ"/>
        </w:rPr>
        <w:t> </w:t>
      </w:r>
      <w:r>
        <w:t>o</w:t>
      </w:r>
      <w:r>
        <w:rPr>
          <w:lang w:val="cs-CZ"/>
        </w:rPr>
        <w:t> </w:t>
      </w:r>
      <w:r>
        <w:t>dobu nezbytně nutnou k provedení takové změny. Takové prodloužení bude provedeno v souladu s čl. XI</w:t>
      </w:r>
      <w:r>
        <w:rPr>
          <w:lang w:val="cs-CZ"/>
        </w:rPr>
        <w:t>V.</w:t>
      </w:r>
      <w:r>
        <w:t xml:space="preserve"> odst. 8. této smlouvy. Takovým prodloužením nesmí dojít ke změně celkové povahy závazku z této smlouvy. Toto prodloužení se považuje za vyhrazenou změnu.</w:t>
      </w:r>
    </w:p>
    <w:p w14:paraId="7E0198EB" w14:textId="77777777" w:rsidR="0040163F" w:rsidRPr="00D91789" w:rsidRDefault="0040163F" w:rsidP="0040163F">
      <w:pPr>
        <w:pStyle w:val="Meziodstavce"/>
        <w:rPr>
          <w:lang w:val="cs-CZ"/>
        </w:rPr>
      </w:pPr>
    </w:p>
    <w:p w14:paraId="1E546323" w14:textId="77777777" w:rsidR="0040163F" w:rsidRPr="004C224D" w:rsidRDefault="0040163F" w:rsidP="0040163F">
      <w:pPr>
        <w:pStyle w:val="lneksmlouvytextPVL"/>
      </w:pPr>
      <w:r w:rsidRPr="004C224D">
        <w:rPr>
          <w:lang w:val="cs-CZ"/>
        </w:rPr>
        <w:t>Veškeré termíny mohou</w:t>
      </w:r>
      <w:r w:rsidRPr="004C224D">
        <w:t xml:space="preserve"> být po dohodě přiměřeně prodloužen</w:t>
      </w:r>
      <w:r w:rsidRPr="004C224D">
        <w:rPr>
          <w:lang w:val="cs-CZ"/>
        </w:rPr>
        <w:t>y</w:t>
      </w:r>
      <w:r w:rsidRPr="004C224D">
        <w:t xml:space="preserve"> v důsledku mimořádných nepředvídatelných a nepřekonatelných překážek vzniklých nezávisle na vůli stran smlouvy dle § 2913 odst. 2 OZ, a dle čl. XI</w:t>
      </w:r>
      <w:r>
        <w:rPr>
          <w:lang w:val="cs-CZ"/>
        </w:rPr>
        <w:t>V</w:t>
      </w:r>
      <w:r w:rsidRPr="004C224D">
        <w:t xml:space="preserve">. odst. 3. smlouvy, a to o dobu trvání takových překážek. </w:t>
      </w:r>
      <w:r w:rsidRPr="004C224D">
        <w:rPr>
          <w:lang w:val="cs-CZ"/>
        </w:rPr>
        <w:t xml:space="preserve">Takové </w:t>
      </w:r>
      <w:r w:rsidR="005E23E5">
        <w:rPr>
          <w:lang w:val="cs-CZ"/>
        </w:rPr>
        <w:t>p</w:t>
      </w:r>
      <w:r w:rsidR="005E23E5" w:rsidRPr="005D3D6F">
        <w:rPr>
          <w:lang w:val="cs-CZ"/>
        </w:rPr>
        <w:t>rodloužení</w:t>
      </w:r>
      <w:r w:rsidRPr="004C224D">
        <w:t xml:space="preserve"> bude provedeno v souladu s čl. XI</w:t>
      </w:r>
      <w:r>
        <w:rPr>
          <w:lang w:val="cs-CZ"/>
        </w:rPr>
        <w:t>V</w:t>
      </w:r>
      <w:r w:rsidRPr="004C224D">
        <w:t>. odst. 8. této smlouvy. Takovým prodloužením nesmí dojít ke změně celkové povahy závazku z této smlouvy. T</w:t>
      </w:r>
      <w:r w:rsidRPr="004C224D">
        <w:rPr>
          <w:lang w:val="cs-CZ"/>
        </w:rPr>
        <w:t>akové</w:t>
      </w:r>
      <w:r w:rsidRPr="004C224D">
        <w:t xml:space="preserve"> prodloužení se považuj</w:t>
      </w:r>
      <w:r w:rsidRPr="004C224D">
        <w:rPr>
          <w:lang w:val="cs-CZ"/>
        </w:rPr>
        <w:t>e</w:t>
      </w:r>
      <w:r w:rsidRPr="004C224D">
        <w:t xml:space="preserve"> za vyhrazen</w:t>
      </w:r>
      <w:r w:rsidRPr="004C224D">
        <w:rPr>
          <w:lang w:val="cs-CZ"/>
        </w:rPr>
        <w:t>ou</w:t>
      </w:r>
      <w:r w:rsidRPr="004C224D">
        <w:t xml:space="preserve"> změn</w:t>
      </w:r>
      <w:r w:rsidRPr="004C224D">
        <w:rPr>
          <w:lang w:val="cs-CZ"/>
        </w:rPr>
        <w:t>u</w:t>
      </w:r>
      <w:r>
        <w:rPr>
          <w:lang w:val="cs-CZ"/>
        </w:rPr>
        <w:t xml:space="preserve">. </w:t>
      </w:r>
    </w:p>
    <w:p w14:paraId="266C019E" w14:textId="77777777" w:rsidR="0040163F" w:rsidRDefault="0040163F" w:rsidP="0040163F">
      <w:pPr>
        <w:pStyle w:val="Meziodstavce"/>
        <w:rPr>
          <w:lang w:val="cs-CZ"/>
        </w:rPr>
      </w:pPr>
    </w:p>
    <w:p w14:paraId="1886E451" w14:textId="77777777" w:rsidR="009741EB" w:rsidRDefault="009741EB" w:rsidP="009741EB">
      <w:pPr>
        <w:pStyle w:val="lneksmlouvynadpisPVL"/>
      </w:pPr>
      <w:bookmarkStart w:id="7" w:name="_Ref473801701"/>
      <w:r>
        <w:t>Cenové a platební podmínky</w:t>
      </w:r>
      <w:bookmarkEnd w:id="7"/>
    </w:p>
    <w:p w14:paraId="09F1A9B5" w14:textId="77777777" w:rsidR="009741EB" w:rsidRPr="00F83C7E" w:rsidRDefault="009741EB" w:rsidP="009741EB">
      <w:pPr>
        <w:pStyle w:val="lneksmlouvytextPVL"/>
      </w:pPr>
      <w:r w:rsidRPr="00F83C7E">
        <w:t xml:space="preserve">Celková cena díla v rozsahu čl. I., která zahrnuje veškeré práce nezbytné k včasnému provedení díla při splnění všech technických a kvalitativních podmínek, včetně zajištění materiálu a všech souvisejících služeb a dodávek, je stanovena částkou ve výši </w:t>
      </w:r>
      <w:r w:rsidRPr="00F83C7E">
        <w:rPr>
          <w:b/>
          <w:bCs/>
          <w:highlight w:val="yellow"/>
        </w:rPr>
        <w:t>…………………..,</w:t>
      </w:r>
      <w:r w:rsidRPr="00F83C7E">
        <w:rPr>
          <w:b/>
          <w:bCs/>
        </w:rPr>
        <w:t>- Kč bez DPH,</w:t>
      </w:r>
    </w:p>
    <w:p w14:paraId="170833A9" w14:textId="77777777" w:rsidR="009741EB" w:rsidRPr="00850430" w:rsidRDefault="009741EB" w:rsidP="009741EB">
      <w:pPr>
        <w:pStyle w:val="Zkladntext21"/>
        <w:tabs>
          <w:tab w:val="left" w:pos="426"/>
        </w:tabs>
        <w:ind w:left="426"/>
        <w:jc w:val="left"/>
        <w:rPr>
          <w:rFonts w:cs="Arial"/>
          <w:sz w:val="22"/>
          <w:szCs w:val="22"/>
        </w:rPr>
      </w:pPr>
      <w:r w:rsidRPr="00850430">
        <w:rPr>
          <w:rFonts w:cs="Arial"/>
          <w:b/>
          <w:bCs/>
          <w:sz w:val="22"/>
          <w:szCs w:val="22"/>
        </w:rPr>
        <w:t>(slovy</w:t>
      </w:r>
      <w:r w:rsidRPr="0083114F">
        <w:rPr>
          <w:rFonts w:cs="Arial"/>
          <w:b/>
          <w:bCs/>
          <w:sz w:val="22"/>
          <w:szCs w:val="22"/>
          <w:highlight w:val="yellow"/>
        </w:rPr>
        <w:t>: …………………………………………………….)</w:t>
      </w:r>
      <w:r w:rsidRPr="0083114F">
        <w:rPr>
          <w:rFonts w:cs="Arial"/>
          <w:b/>
          <w:sz w:val="22"/>
          <w:szCs w:val="22"/>
          <w:highlight w:val="yellow"/>
        </w:rPr>
        <w:t>.</w:t>
      </w:r>
    </w:p>
    <w:p w14:paraId="30B2A8FF" w14:textId="77777777" w:rsidR="009741EB" w:rsidRDefault="009741EB" w:rsidP="009741EB">
      <w:pPr>
        <w:pStyle w:val="Meziodstavce"/>
      </w:pPr>
    </w:p>
    <w:p w14:paraId="510A06DE" w14:textId="77777777" w:rsidR="009741EB" w:rsidRDefault="009741EB" w:rsidP="009741EB">
      <w:pPr>
        <w:pStyle w:val="SamostatntextpodlnekPVL"/>
        <w:rPr>
          <w:b/>
          <w:bCs/>
        </w:rPr>
      </w:pPr>
      <w:r w:rsidRPr="009741EB">
        <w:t>Cena díla je stanovena podle § 2 odst. 2 zákona č. 526/1990 Sb., o cenách, ve znění pozdějších</w:t>
      </w:r>
      <w:r w:rsidRPr="00850430">
        <w:t xml:space="preserve"> předpisů. Cena díla se sjednává částkou a vychází z oceněného soupisu </w:t>
      </w:r>
      <w:r>
        <w:t xml:space="preserve">stavebních </w:t>
      </w:r>
      <w:r w:rsidRPr="00850430">
        <w:t>prací</w:t>
      </w:r>
      <w:r>
        <w:t>, dodávek a služeb</w:t>
      </w:r>
      <w:r w:rsidRPr="00850430">
        <w:t xml:space="preserve"> s výkazem výměr</w:t>
      </w:r>
      <w:r>
        <w:t xml:space="preserve"> (dále jen „</w:t>
      </w:r>
      <w:r w:rsidRPr="00675BD2">
        <w:t>soupis prací</w:t>
      </w:r>
      <w:r>
        <w:t>“)</w:t>
      </w:r>
      <w:r w:rsidRPr="00850430">
        <w:t xml:space="preserve">, ve kterém jsou uvedeny jednotkové ceny u jednotlivých položek. Soupis prací </w:t>
      </w:r>
      <w:r>
        <w:t xml:space="preserve">odpovídá </w:t>
      </w:r>
      <w:r w:rsidRPr="00850430">
        <w:t>vyhláš</w:t>
      </w:r>
      <w:r>
        <w:t>ce</w:t>
      </w:r>
      <w:r w:rsidRPr="00850430">
        <w:t xml:space="preserve"> č. </w:t>
      </w:r>
      <w:r>
        <w:t>169/2016</w:t>
      </w:r>
      <w:r w:rsidRPr="00850430">
        <w:t xml:space="preserve"> Sb</w:t>
      </w:r>
      <w:r w:rsidRPr="007C6B42">
        <w:t xml:space="preserve">., </w:t>
      </w:r>
      <w:r>
        <w:t xml:space="preserve">o stanovení rozsahu dokumentace veřejné zakázky na stavební práce a soupisu stavebních prací, dodávek a služeb s výkazem výměr, </w:t>
      </w:r>
      <w:r w:rsidRPr="007C6B42">
        <w:t>a je nedílnou součástí této smlouvy jako příloha č. </w:t>
      </w:r>
      <w:r>
        <w:t>1</w:t>
      </w:r>
      <w:r w:rsidRPr="007C6B42">
        <w:t>.</w:t>
      </w:r>
    </w:p>
    <w:p w14:paraId="08B65063" w14:textId="77777777" w:rsidR="009741EB" w:rsidRDefault="009741EB" w:rsidP="009741EB">
      <w:pPr>
        <w:pStyle w:val="Meziodstavce"/>
      </w:pPr>
    </w:p>
    <w:p w14:paraId="5536A25B" w14:textId="77777777" w:rsidR="009741EB" w:rsidRDefault="009741EB" w:rsidP="009741EB">
      <w:pPr>
        <w:pStyle w:val="SamostatntextpodlnekPVL"/>
      </w:pPr>
      <w:r>
        <w:t xml:space="preserve">K ceně díla bude připočtena DPH ve výši odpovídající zákonné úpravě v době uskutečnění zdanitelného plnění. </w:t>
      </w:r>
    </w:p>
    <w:p w14:paraId="2BFF6656" w14:textId="77777777" w:rsidR="009741EB" w:rsidRDefault="009741EB" w:rsidP="009741EB">
      <w:pPr>
        <w:pStyle w:val="Meziodstavce"/>
      </w:pPr>
    </w:p>
    <w:p w14:paraId="0005AC97" w14:textId="77777777" w:rsidR="009741EB" w:rsidRPr="00E04A9F" w:rsidRDefault="009741EB" w:rsidP="009741EB">
      <w:pPr>
        <w:pStyle w:val="lneksmlouvytextPVL"/>
      </w:pPr>
      <w:r>
        <w:t>Sjednaná cena díla je platná po celou dobu stavby, a obsahuje veškeré náklady zhotovitele dle této smlouvy, spojené s provedením díla v rozsahu zřejmém ze soupisu prací, ze zadávací dokumentace v dohodnutém termínu a kvalitě. Případné změny rozsahu nebo objemu díla budou ze strany objednatele posouzeny v kontextu znění § 222 ZZVZ. K jejich posouzení budou vždy použity při kalkulaci ceny jako prioritní ceny uvedené v nabídce. Veškeré změny budou provedeny v souladu s č</w:t>
      </w:r>
      <w:r w:rsidR="00827CC2">
        <w:t>l. XIV. odst. 8. této smlouvy.</w:t>
      </w:r>
    </w:p>
    <w:p w14:paraId="74BACAEF" w14:textId="77777777" w:rsidR="0081788A" w:rsidRPr="0081788A" w:rsidRDefault="0081788A" w:rsidP="009741EB">
      <w:pPr>
        <w:pStyle w:val="Meziodstavce"/>
        <w:rPr>
          <w:lang w:val="cs-CZ"/>
        </w:rPr>
      </w:pPr>
    </w:p>
    <w:p w14:paraId="3D0827DD" w14:textId="77777777" w:rsidR="009741EB" w:rsidRDefault="009741EB" w:rsidP="009741EB">
      <w:pPr>
        <w:pStyle w:val="lneksmlouvytextPVL"/>
      </w:pPr>
      <w:r w:rsidRPr="004C7308">
        <w:t xml:space="preserve">Cena díla je zpracována oceněním položek soupisu prací včetně vedlejších a ostatních nákladů. Cena díla obsahuje veškeré práce, dodávky a služby nutné k řádnému a úplnému zhotovení předmětu plnění veřejné zakázky a jeho uvedení do provozu, které vyplývají ze zadávacích podmínek, z této smlouvy, z položek soupisu prací, z výčtu vedlejších a ostatních nákladů, </w:t>
      </w:r>
      <w:r>
        <w:t xml:space="preserve">v nichž </w:t>
      </w:r>
      <w:r w:rsidRPr="004C7308">
        <w:t xml:space="preserve">jsou zahrnuty </w:t>
      </w:r>
      <w:r>
        <w:t>rovněž náklady uvedené v článku I. bodu 7. této smlouvy.</w:t>
      </w:r>
    </w:p>
    <w:p w14:paraId="7CEE266B" w14:textId="77777777" w:rsidR="009741EB" w:rsidRPr="00B82BAA" w:rsidRDefault="009741EB" w:rsidP="009741EB">
      <w:pPr>
        <w:pStyle w:val="Meziodstavce"/>
      </w:pPr>
    </w:p>
    <w:p w14:paraId="5744CE9B" w14:textId="77777777" w:rsidR="009741EB" w:rsidRDefault="009741EB" w:rsidP="009741EB">
      <w:pPr>
        <w:pStyle w:val="lneksmlouvytextPVL"/>
      </w:pPr>
      <w:r>
        <w:lastRenderedPageBreak/>
        <w:t>Pro případ, že by došlo ke změnám, které nelze podle položek uvedených  v soupisu prací použít, bude cena stanovena dohodou obou smluvních stran na základě projednání a</w:t>
      </w:r>
      <w:r w:rsidR="00827CC2">
        <w:rPr>
          <w:lang w:val="cs-CZ"/>
        </w:rPr>
        <w:t> </w:t>
      </w:r>
      <w:r>
        <w:t>vzájemného odsouhlasení soupisu prací a zejména ocenění požadovaných konkrétních prací a výkonů tak, aby nedošlo k porušení znění § 222 ZZVZ</w:t>
      </w:r>
      <w:r w:rsidRPr="00B82BAA">
        <w:t>.</w:t>
      </w:r>
    </w:p>
    <w:p w14:paraId="05B6F457" w14:textId="77777777" w:rsidR="00945047" w:rsidRPr="00892B83" w:rsidRDefault="00945047" w:rsidP="00945047">
      <w:pPr>
        <w:pStyle w:val="Meziodstavce"/>
        <w:ind w:left="426" w:hanging="426"/>
        <w:rPr>
          <w:lang w:val="cs-CZ"/>
        </w:rPr>
      </w:pPr>
    </w:p>
    <w:p w14:paraId="56C873E3" w14:textId="77777777" w:rsidR="009741EB" w:rsidRDefault="009741EB" w:rsidP="00F54457">
      <w:pPr>
        <w:pStyle w:val="lneksmlouvytextPVL"/>
      </w:pPr>
      <w:bookmarkStart w:id="8" w:name="_Ref473801706"/>
      <w:r>
        <w:t>Zhotovitel se zavazuje předložit k projednání a dalšímu postupu objednateli přehled dodatečných prací a to nejpozději</w:t>
      </w:r>
      <w:r w:rsidR="00852E0B">
        <w:rPr>
          <w:lang w:val="cs-CZ"/>
        </w:rPr>
        <w:t xml:space="preserve"> při technické přejímce dle čl. VII</w:t>
      </w:r>
      <w:r w:rsidR="00780C6F">
        <w:rPr>
          <w:lang w:val="cs-CZ"/>
        </w:rPr>
        <w:t>.</w:t>
      </w:r>
      <w:r w:rsidR="00852E0B">
        <w:rPr>
          <w:lang w:val="cs-CZ"/>
        </w:rPr>
        <w:t xml:space="preserve"> odst. 1</w:t>
      </w:r>
      <w:r w:rsidR="00C1675C">
        <w:rPr>
          <w:lang w:val="cs-CZ"/>
        </w:rPr>
        <w:t>.</w:t>
      </w:r>
      <w:r w:rsidR="00852E0B">
        <w:rPr>
          <w:lang w:val="cs-CZ"/>
        </w:rPr>
        <w:t xml:space="preserve"> této smlouvy</w:t>
      </w:r>
      <w:r>
        <w:t>. Tento přehled dodatečných prací musí být nejpozději ke stanovenému termínu odsouhlasen po věcné stránce zástupcem objednatele. Pokud zhotovitel nepředloží odsouhlasený přehled dodatečných prací v uvedeném termínu, nebude požadavek na dodatečné práce objednatelem akceptován.</w:t>
      </w:r>
      <w:bookmarkEnd w:id="8"/>
      <w:r>
        <w:t xml:space="preserve"> </w:t>
      </w:r>
    </w:p>
    <w:p w14:paraId="6312B3D7" w14:textId="77777777" w:rsidR="009741EB" w:rsidRDefault="009741EB" w:rsidP="009741EB">
      <w:pPr>
        <w:pStyle w:val="Meziodstavce"/>
      </w:pPr>
    </w:p>
    <w:p w14:paraId="5F8A19EB" w14:textId="77777777" w:rsidR="009741EB" w:rsidRDefault="009741EB" w:rsidP="009741EB">
      <w:pPr>
        <w:pStyle w:val="lneksmlouvytextPVL"/>
      </w:pPr>
      <w:r w:rsidRPr="0028681C">
        <w:t>Cena díla bude zhotoviteli uhrazena na základě měsíčních dílčích faktur a konečné zúčtovací faktury. Dílčí faktury budou vystaveny nejvýše do rozsahu 85</w:t>
      </w:r>
      <w:r w:rsidR="00310C99">
        <w:rPr>
          <w:lang w:val="cs-CZ"/>
        </w:rPr>
        <w:t xml:space="preserve"> </w:t>
      </w:r>
      <w:r w:rsidRPr="0028681C">
        <w:t>% z ceny díla, vždy pouze na základě objednatelem schváleného rozsahu skutečně provedených prací k poslednímu pracovnímu dni běžného měsíce, respektive ke dni dosažení součtové výše 85</w:t>
      </w:r>
      <w:r w:rsidR="00310C99">
        <w:rPr>
          <w:lang w:val="cs-CZ"/>
        </w:rPr>
        <w:t xml:space="preserve"> </w:t>
      </w:r>
      <w:r w:rsidRPr="0028681C">
        <w:t>% ceny díla. Dnem uskutečnění zdanitelného plnění bude poslední pracovní den měsíce, případně den dosažení součtové výše 85</w:t>
      </w:r>
      <w:r w:rsidR="00310C99">
        <w:rPr>
          <w:lang w:val="cs-CZ"/>
        </w:rPr>
        <w:t xml:space="preserve"> </w:t>
      </w:r>
      <w:r w:rsidRPr="0028681C">
        <w:t>% ceny díla</w:t>
      </w:r>
      <w:r>
        <w:t>.</w:t>
      </w:r>
      <w:r w:rsidRPr="00A04642">
        <w:t xml:space="preserve"> </w:t>
      </w:r>
      <w:r w:rsidRPr="0028681C">
        <w:t>Měsíční dílčí faktury budou vystaveny a předány objednateli do 10 kalendářních dní ode dne uskutečnění zdanitelného plnění. Přílohou faktury bude vždy soupis provedených prací, potvrzený oprávněným zástupcem objednatele a</w:t>
      </w:r>
      <w:r>
        <w:t> </w:t>
      </w:r>
      <w:r w:rsidRPr="0028681C">
        <w:t>oprávněným zástupcem zhotovitele.</w:t>
      </w:r>
    </w:p>
    <w:p w14:paraId="50112BE7" w14:textId="77777777" w:rsidR="009741EB" w:rsidRDefault="009741EB" w:rsidP="009741EB">
      <w:pPr>
        <w:pStyle w:val="SamostatntextpodlnekPVL"/>
      </w:pPr>
      <w:r w:rsidRPr="0028681C">
        <w:t>Konečná faktura bude vystavena do 10 kalendářních dní po předání a převzetí díla, dnem uskutečnění zdanitelného plnění bude den předání a převzetí díla. Konečná faktura musí obsahovat přehled všech vystavených dílčích faktur, vyplacených částek a vyúčtování ceny díla. Přílohou konečné faktury bude zápis o předání a převzetí díla</w:t>
      </w:r>
      <w:r w:rsidR="000B5C55">
        <w:rPr>
          <w:lang w:val="cs-CZ"/>
        </w:rPr>
        <w:t xml:space="preserve"> </w:t>
      </w:r>
      <w:r w:rsidR="000B5C55" w:rsidRPr="006E6FE8">
        <w:rPr>
          <w:lang w:val="cs-CZ"/>
        </w:rPr>
        <w:t>dle čl. VII</w:t>
      </w:r>
      <w:r w:rsidR="00C1675C" w:rsidRPr="006E6FE8">
        <w:rPr>
          <w:lang w:val="cs-CZ"/>
        </w:rPr>
        <w:t>.</w:t>
      </w:r>
      <w:r w:rsidR="000B5C55" w:rsidRPr="006E6FE8">
        <w:rPr>
          <w:lang w:val="cs-CZ"/>
        </w:rPr>
        <w:t xml:space="preserve"> odst. </w:t>
      </w:r>
      <w:r w:rsidR="00C1675C" w:rsidRPr="006E6FE8">
        <w:rPr>
          <w:lang w:val="cs-CZ"/>
        </w:rPr>
        <w:t>9.</w:t>
      </w:r>
      <w:r w:rsidR="000B5C55" w:rsidRPr="006E6FE8">
        <w:rPr>
          <w:lang w:val="cs-CZ"/>
        </w:rPr>
        <w:t xml:space="preserve"> této smlouvy</w:t>
      </w:r>
      <w:r w:rsidRPr="0028681C">
        <w:t xml:space="preserve">. </w:t>
      </w:r>
    </w:p>
    <w:p w14:paraId="3DCE2D76" w14:textId="77777777" w:rsidR="00133FDA" w:rsidRDefault="00133FDA" w:rsidP="007B1175">
      <w:pPr>
        <w:pStyle w:val="Meziodstavce"/>
      </w:pPr>
    </w:p>
    <w:p w14:paraId="29B2DAF7" w14:textId="77777777" w:rsidR="009741EB" w:rsidRDefault="009741EB" w:rsidP="009741EB">
      <w:pPr>
        <w:pStyle w:val="lneksmlouvytextPVL"/>
      </w:pPr>
      <w:r>
        <w:t>V případě, že dílo je převzato bez vad, uhradí objednatel zhotoviteli konečnou fakturu v plné výši. V případě, že dílo vykazuje vady, které samy o sobě ani ve spojení s jinými neovlivní řádné, bezpečné a bezporuchové využití díla a dílo bude převzato s výhradami, bude konečná faktura objednatelem uhrazena pouze do výše, která odpovídá 90</w:t>
      </w:r>
      <w:r w:rsidR="00310C99">
        <w:rPr>
          <w:lang w:val="cs-CZ"/>
        </w:rPr>
        <w:t xml:space="preserve"> </w:t>
      </w:r>
      <w:r>
        <w:t>% celkové ceny díla. Zbývajících 10</w:t>
      </w:r>
      <w:r w:rsidR="00310C99">
        <w:rPr>
          <w:lang w:val="cs-CZ"/>
        </w:rPr>
        <w:t xml:space="preserve"> </w:t>
      </w:r>
      <w:r>
        <w:t>% z celkové ceny díla bude objednatelem uhrazeno až po odstranění poslední vady. O skutečnosti, že zhotovitel odstranil poslední vadu, bude sepsán samostatný zápis</w:t>
      </w:r>
      <w:r w:rsidR="000B5C55">
        <w:rPr>
          <w:lang w:val="cs-CZ"/>
        </w:rPr>
        <w:t xml:space="preserve"> obdobně jako v případě dle </w:t>
      </w:r>
      <w:r w:rsidR="000B5C55" w:rsidRPr="006E6FE8">
        <w:rPr>
          <w:lang w:val="cs-CZ"/>
        </w:rPr>
        <w:t xml:space="preserve">čl. VII. odst. </w:t>
      </w:r>
      <w:r w:rsidR="00C1675C" w:rsidRPr="006E6FE8">
        <w:rPr>
          <w:lang w:val="cs-CZ"/>
        </w:rPr>
        <w:t>9.</w:t>
      </w:r>
      <w:r w:rsidR="000B5C55" w:rsidRPr="006E6FE8">
        <w:rPr>
          <w:lang w:val="cs-CZ"/>
        </w:rPr>
        <w:t xml:space="preserve"> této smlouvy</w:t>
      </w:r>
      <w:r>
        <w:t>. Zbylých 10</w:t>
      </w:r>
      <w:r w:rsidR="00310C99">
        <w:rPr>
          <w:lang w:val="cs-CZ"/>
        </w:rPr>
        <w:t xml:space="preserve"> </w:t>
      </w:r>
      <w:r>
        <w:t>% z celkové ceny díla bude objednatelem uhrazeno do 10 kalendářních dní od podpisu zápisu o odstranění poslední vady.</w:t>
      </w:r>
    </w:p>
    <w:p w14:paraId="4D86FA11" w14:textId="77777777" w:rsidR="009741EB" w:rsidRDefault="009741EB" w:rsidP="009741EB">
      <w:pPr>
        <w:pStyle w:val="Meziodstavce"/>
      </w:pPr>
    </w:p>
    <w:p w14:paraId="4E342AD4" w14:textId="77777777" w:rsidR="009741EB" w:rsidRDefault="009741EB" w:rsidP="009741EB">
      <w:pPr>
        <w:pStyle w:val="lneksmlouvytextPVL"/>
      </w:pPr>
      <w:r w:rsidRPr="00B66F63">
        <w:t>Platebním dokladem je faktura. Faktura musí obsahovat všechny náležitosti daňového – účetního dokladu podle účinných právních předpisů, musí obsahovat přesný název akce, číslo smlouvy objednatele, jméno, příjmení, funkce a podpis osoby, která fakturu vystavila. Přílohou faktury bude soupis provedených prací podepsaný oprávněnými osobami objednatele ve věcech technických a oprávněnými osobami zhotovitele ve věcech technických, případně zápis o předání a převzetí díla</w:t>
      </w:r>
      <w:r w:rsidR="000B5C55">
        <w:rPr>
          <w:lang w:val="cs-CZ"/>
        </w:rPr>
        <w:t xml:space="preserve"> dle </w:t>
      </w:r>
      <w:r w:rsidR="00C1675C" w:rsidRPr="006E6FE8">
        <w:rPr>
          <w:lang w:val="cs-CZ"/>
        </w:rPr>
        <w:t>čl. VII. odst. 9.</w:t>
      </w:r>
      <w:r w:rsidR="000B5C55" w:rsidRPr="006E6FE8">
        <w:rPr>
          <w:lang w:val="cs-CZ"/>
        </w:rPr>
        <w:t xml:space="preserve"> této smlouvy</w:t>
      </w:r>
      <w:r w:rsidRPr="00B66F63">
        <w:t>.</w:t>
      </w:r>
      <w:r>
        <w:t xml:space="preserve"> </w:t>
      </w:r>
    </w:p>
    <w:p w14:paraId="425BD9E3" w14:textId="77777777" w:rsidR="009741EB" w:rsidRDefault="009741EB" w:rsidP="009741EB">
      <w:pPr>
        <w:pStyle w:val="Meziodstavce"/>
      </w:pPr>
    </w:p>
    <w:p w14:paraId="58C2AF42" w14:textId="77777777" w:rsidR="009741EB" w:rsidRDefault="009741EB" w:rsidP="009741EB">
      <w:pPr>
        <w:pStyle w:val="lneksmlouvytextPVL"/>
      </w:pPr>
      <w:r>
        <w:t>Splatnost faktur</w:t>
      </w:r>
      <w:r w:rsidR="009B6C06">
        <w:rPr>
          <w:lang w:val="cs-CZ"/>
        </w:rPr>
        <w:t>y je</w:t>
      </w:r>
      <w:r w:rsidR="00B04386">
        <w:rPr>
          <w:lang w:val="cs-CZ"/>
        </w:rPr>
        <w:t xml:space="preserve"> do </w:t>
      </w:r>
      <w:r w:rsidR="00F530E1">
        <w:rPr>
          <w:lang w:val="cs-CZ"/>
        </w:rPr>
        <w:t>21</w:t>
      </w:r>
      <w:r w:rsidR="00B04386">
        <w:rPr>
          <w:lang w:val="cs-CZ"/>
        </w:rPr>
        <w:t xml:space="preserve"> kalendářních dní ode dne </w:t>
      </w:r>
      <w:r w:rsidR="009B6C06">
        <w:rPr>
          <w:lang w:val="cs-CZ"/>
        </w:rPr>
        <w:t>jejího</w:t>
      </w:r>
      <w:r w:rsidR="00B04386">
        <w:rPr>
          <w:lang w:val="cs-CZ"/>
        </w:rPr>
        <w:t xml:space="preserve"> doručení objednateli</w:t>
      </w:r>
      <w:r w:rsidR="009D73D4">
        <w:rPr>
          <w:lang w:val="cs-CZ"/>
        </w:rPr>
        <w:t>.</w:t>
      </w:r>
    </w:p>
    <w:p w14:paraId="3FCA4FFE" w14:textId="77777777" w:rsidR="009741EB" w:rsidRDefault="009741EB" w:rsidP="009741EB">
      <w:pPr>
        <w:pStyle w:val="Meziodstavce"/>
      </w:pPr>
    </w:p>
    <w:p w14:paraId="4F6B9505" w14:textId="77777777" w:rsidR="009741EB" w:rsidRDefault="009741EB" w:rsidP="009741EB">
      <w:pPr>
        <w:pStyle w:val="lneksmlouvytextPVL"/>
      </w:pPr>
      <w:r>
        <w:t xml:space="preserve">Faktura bude uhrazena na účet zhotovitele, který je správcem daně zveřejněn v Registru plátců DPH. Pokud k datu uskutečnění zdanitelného plnění uvedeného na daňovém dokladu bude zhotovitel v Registru plátců DPH uveden jako nespolehlivý plátce, bude objednatel postupovat v souladu se zákonem č. 235/2004 Sb., o dani z přidané hodnoty, ve znění pozdějších předpisů. </w:t>
      </w:r>
    </w:p>
    <w:p w14:paraId="6D40C12C" w14:textId="77777777" w:rsidR="009741EB" w:rsidRDefault="009741EB" w:rsidP="009741EB">
      <w:pPr>
        <w:pStyle w:val="Meziodstavce"/>
      </w:pPr>
    </w:p>
    <w:p w14:paraId="683FA573" w14:textId="77777777" w:rsidR="009741EB" w:rsidRDefault="009741EB" w:rsidP="009741EB">
      <w:pPr>
        <w:pStyle w:val="lneksmlouvytextPVL"/>
      </w:pPr>
      <w:r w:rsidRPr="00B66F63">
        <w:t xml:space="preserve">Objednatel je oprávněn kdykoli jednostranně započíst jakékoliv své pohledávky </w:t>
      </w:r>
      <w:r>
        <w:t>p</w:t>
      </w:r>
      <w:r w:rsidRPr="00B66F63">
        <w:t>roti jakýmkoli pohledávkám zhotovitele za objednatelem, a to i</w:t>
      </w:r>
      <w:r>
        <w:t xml:space="preserve"> v</w:t>
      </w:r>
      <w:r w:rsidRPr="00B66F63">
        <w:t xml:space="preserve"> případě, kdy některá z pohledávek není dosud splatná. Smluvní strany se dohodly, že zhotovitel není oprávněn jednostranně započíst žádné své pohledávky </w:t>
      </w:r>
      <w:r>
        <w:t>proti pohledávkám objednatele.</w:t>
      </w:r>
    </w:p>
    <w:p w14:paraId="6CBB1F57" w14:textId="77777777" w:rsidR="009741EB" w:rsidRDefault="009741EB" w:rsidP="009741EB">
      <w:pPr>
        <w:pStyle w:val="Meziodstavce"/>
      </w:pPr>
    </w:p>
    <w:p w14:paraId="61AE4264" w14:textId="77777777" w:rsidR="009741EB" w:rsidRDefault="009741EB" w:rsidP="009741EB">
      <w:pPr>
        <w:pStyle w:val="lneksmlouvytextPVL"/>
      </w:pPr>
      <w:r>
        <w:t>Objednatel je oprávněn odmítnout úhradu faktury v případě, že dílo není prováděno v souladu s touto smlouvou nebo faktura neodpovídá schválenému soupisu skutečně provedených prací či protokolu o předání a převzetí díla, nebo faktura neobsahuje předepsané náležitosti. Zhotovitel je povinen v případě oprávněné reklamace fakturu nově vyhotovit. Oprávněným vrácením faktury přestává běžet původní lhůta splatnosti. Lhůta splatnosti běží znovu ode dne doručení nově vyhotovené faktury na adresu objednatele.</w:t>
      </w:r>
    </w:p>
    <w:p w14:paraId="7535E4D8" w14:textId="77777777" w:rsidR="00422035" w:rsidRDefault="00422035" w:rsidP="009741EB">
      <w:pPr>
        <w:pStyle w:val="Zkladntext21"/>
        <w:tabs>
          <w:tab w:val="left" w:pos="426"/>
        </w:tabs>
        <w:jc w:val="both"/>
        <w:rPr>
          <w:rFonts w:cs="Arial"/>
          <w:sz w:val="22"/>
        </w:rPr>
      </w:pPr>
    </w:p>
    <w:p w14:paraId="2F992F9A" w14:textId="77777777" w:rsidR="009741EB" w:rsidRDefault="009741EB" w:rsidP="009741EB">
      <w:pPr>
        <w:pStyle w:val="lneksmlouvynadpisPVL"/>
      </w:pPr>
      <w:r>
        <w:t>Podmínky provádění díla</w:t>
      </w:r>
    </w:p>
    <w:p w14:paraId="22C3E79C" w14:textId="77777777" w:rsidR="009741EB" w:rsidRPr="004F26D0" w:rsidRDefault="009741EB" w:rsidP="009741EB">
      <w:pPr>
        <w:pStyle w:val="lneksmlouvytextPVL"/>
      </w:pPr>
      <w:r>
        <w:t>Při provádění díla postupuje zhotovitel samostatně a na vlastní odpovědnost. Objednatel je oprávněn kontrolovat provádění díla a sdělit zhotoviteli své případné připomínky k provádění díla a k předávaným dokumentům. Zhotovitel je povinen tyto připomínky s objednatelem neprodleně projednat. Při provádění díla je zhotovitel povinen respektovat všechny obecně závazné právní předpisy, technické normy (ČSN, Oborové normy a</w:t>
      </w:r>
      <w:r w:rsidR="00827CC2">
        <w:rPr>
          <w:lang w:val="cs-CZ"/>
        </w:rPr>
        <w:t> </w:t>
      </w:r>
      <w:r>
        <w:t>Technologické předpisy) a zadávací podmínky vztahující se k předmětu díla tak, aby jakost díla odpovídala běžnému standardu a požadavkům sjednaným touto smlouvou.</w:t>
      </w:r>
    </w:p>
    <w:p w14:paraId="50991C25" w14:textId="77777777" w:rsidR="004F26D0" w:rsidRDefault="004F26D0" w:rsidP="004F26D0">
      <w:pPr>
        <w:pStyle w:val="lneksmlouvytextPVL"/>
        <w:numPr>
          <w:ilvl w:val="0"/>
          <w:numId w:val="0"/>
        </w:numPr>
        <w:rPr>
          <w:lang w:val="cs-CZ"/>
        </w:rPr>
      </w:pPr>
    </w:p>
    <w:p w14:paraId="1CD9946E" w14:textId="0E7EDFDF" w:rsidR="0040163F" w:rsidRDefault="0040163F" w:rsidP="0040163F">
      <w:pPr>
        <w:pStyle w:val="lneksmlouvytextPVL"/>
      </w:pPr>
      <w:r>
        <w:rPr>
          <w:lang w:val="cs-CZ"/>
        </w:rPr>
        <w:t xml:space="preserve">Zhotovitel je povinen </w:t>
      </w:r>
      <w:r w:rsidR="00743225">
        <w:rPr>
          <w:lang w:val="cs-CZ"/>
        </w:rPr>
        <w:t xml:space="preserve">zpracovat a </w:t>
      </w:r>
      <w:r>
        <w:rPr>
          <w:lang w:val="cs-CZ"/>
        </w:rPr>
        <w:t xml:space="preserve">dodržovat Havarijní plán </w:t>
      </w:r>
      <w:r w:rsidR="00743225">
        <w:rPr>
          <w:lang w:val="cs-CZ"/>
        </w:rPr>
        <w:t xml:space="preserve">včetně zajištění jeho schválení příslušným úřadem. </w:t>
      </w:r>
      <w:r>
        <w:rPr>
          <w:lang w:val="cs-CZ"/>
        </w:rPr>
        <w:t xml:space="preserve">Objednatel je oprávněn </w:t>
      </w:r>
      <w:r w:rsidR="00743225">
        <w:rPr>
          <w:lang w:val="cs-CZ"/>
        </w:rPr>
        <w:t xml:space="preserve">po zhotoviteli požadovat předložení Havarijního plánu a </w:t>
      </w:r>
      <w:r>
        <w:rPr>
          <w:lang w:val="cs-CZ"/>
        </w:rPr>
        <w:t xml:space="preserve">provádět kontrolu dodržování jeho podmínek. </w:t>
      </w:r>
    </w:p>
    <w:p w14:paraId="62200365" w14:textId="77777777" w:rsidR="0040163F" w:rsidRPr="00153ED5" w:rsidRDefault="0040163F" w:rsidP="004F26D0">
      <w:pPr>
        <w:pStyle w:val="lneksmlouvytextPVL"/>
        <w:numPr>
          <w:ilvl w:val="0"/>
          <w:numId w:val="0"/>
        </w:numPr>
        <w:rPr>
          <w:lang w:val="cs-CZ"/>
        </w:rPr>
      </w:pPr>
    </w:p>
    <w:p w14:paraId="012F25D1" w14:textId="77777777" w:rsidR="009741EB" w:rsidRPr="00B66F63" w:rsidRDefault="009741EB" w:rsidP="009741EB">
      <w:pPr>
        <w:pStyle w:val="lneksmlouvytextPVL"/>
      </w:pPr>
      <w:r w:rsidRPr="00B66F63">
        <w:t>Zhotovitel je povinen upozornit objednatele na případnou nevhodnou povahu pokynů daných mu objednatelem k provádění díla, či jakéhokoliv jiného pokynu, který by mohl omezit nebo ohrozit funkčnost díla, způsobit vadu. V případě, že zhotovitel neupozorní objednatele na nevhodnost jeho pokynů vztahujících se k provádění díla, či jakéhokoliv jiného pokynu, který by mohl omezit nebo ohrozit funkčnost díla, způsobit vadu, jednal nedbale a zavazuje se nahradit škodu, která tímto vznikla.</w:t>
      </w:r>
    </w:p>
    <w:p w14:paraId="08CA7A87" w14:textId="77777777" w:rsidR="009741EB" w:rsidRPr="00961D3A" w:rsidRDefault="009741EB" w:rsidP="009741EB">
      <w:pPr>
        <w:pStyle w:val="Meziodstavce"/>
      </w:pPr>
    </w:p>
    <w:p w14:paraId="5ACB37FA" w14:textId="77777777" w:rsidR="009741EB" w:rsidRPr="004C0CE9" w:rsidRDefault="009741EB" w:rsidP="009741EB">
      <w:pPr>
        <w:pStyle w:val="lneksmlouvytextPVL"/>
      </w:pPr>
      <w:r w:rsidRPr="004C0CE9">
        <w:t>Dílo bude realizováno dle příslušné</w:t>
      </w:r>
      <w:r>
        <w:t xml:space="preserve"> projektové</w:t>
      </w:r>
      <w:r w:rsidRPr="004C0CE9">
        <w:t xml:space="preserve"> </w:t>
      </w:r>
      <w:bookmarkStart w:id="9" w:name="OLE_LINK2"/>
      <w:r>
        <w:t>dokumentace</w:t>
      </w:r>
      <w:r w:rsidRPr="000A5A0D">
        <w:t>,</w:t>
      </w:r>
      <w:r w:rsidRPr="004C0CE9">
        <w:t xml:space="preserve"> odpovídající vyhlášce č. 169/2016 Sb., o stanovení rozsahu dokumentace veřejné zakázky na stavební práce a soupisu stavebních prací, dodávek a služeb s výkazem výměr, která byla předána v rámci zadávacího řízení </w:t>
      </w:r>
      <w:bookmarkEnd w:id="9"/>
      <w:r w:rsidRPr="004C0CE9">
        <w:t>a dle požadavků uvedených a zřejmých ze zadávací dokumentace a z této smlouvy.</w:t>
      </w:r>
    </w:p>
    <w:p w14:paraId="412F5A3C" w14:textId="77777777" w:rsidR="009741EB" w:rsidRPr="000B30F0" w:rsidRDefault="009741EB" w:rsidP="009741EB">
      <w:pPr>
        <w:pStyle w:val="Meziodstavce"/>
      </w:pPr>
    </w:p>
    <w:p w14:paraId="50A57AE0" w14:textId="77777777" w:rsidR="009741EB" w:rsidRPr="00B66F63" w:rsidRDefault="009741EB" w:rsidP="009741EB">
      <w:pPr>
        <w:pStyle w:val="lneksmlouvytextPVL"/>
      </w:pPr>
      <w:r w:rsidRPr="00B66F63">
        <w:t xml:space="preserve">Jakoukoli změnu sjednaného rozsahu díla je zhotovitel oprávněn realizovat pouze na základě písemného souhlasu objednatele. V případě, že zhotovitel bude realizovat jakoukoli změnu sjednaného rozsahu díla bez písemného souhlasu objednatele, je povinen v případě požadavku objednatele na své vlastní náklady odstranit realizované práce či provést nerealizované práce. V žádném případě však zhotovitel nemá v takovém případě nárok na náhradu nákladů ani jakékoliv ceny za realizované práce měnící sjednaný rozsah díla i tehdy, pokud by mu tato smlouva jinak nárok na jejich úhradu přiznávala.   </w:t>
      </w:r>
    </w:p>
    <w:p w14:paraId="7767BD5C" w14:textId="77777777" w:rsidR="009741EB" w:rsidRPr="00961D3A" w:rsidRDefault="009741EB" w:rsidP="009741EB">
      <w:pPr>
        <w:pStyle w:val="Meziodstavce"/>
      </w:pPr>
    </w:p>
    <w:p w14:paraId="61D87864" w14:textId="77777777" w:rsidR="009741EB" w:rsidRDefault="009741EB" w:rsidP="009741EB">
      <w:pPr>
        <w:pStyle w:val="lneksmlouvytextPVL"/>
      </w:pPr>
      <w:r>
        <w:t>Nebezpečí škody na díle nese až do protokolárního předání a převzetí díla zhotovitel, a to i v případě, došlo-li k mimořádným nepředvídatelným a nepřekonatelným překážkám vzniklým nezávisle na jeho vůli podle § 2913 odst. 2 OZ. Zhotovitel odpovídá za případné škody způsobené na dokončených pracích, pozemcích a konstrukcích propůjčených k realizaci, zařízení staveniště, skládkách materiálu, přístupových komunikacích, dopravní a mechanizační technice</w:t>
      </w:r>
      <w:r w:rsidRPr="0001512F">
        <w:t xml:space="preserve"> </w:t>
      </w:r>
      <w:r>
        <w:t>až do předání díla objednateli, včetně újmy na zdraví vlastních zaměstnanců, zdraví a majetku třetích osob, jimž vznikla škoda v příčinné souvislosti s prováděním díla i v souvislosti s činností zhotovitele, která přímo nesouvisí s předmětem smlouvy. Zhotovitel je povinen neprodleně odstraňovat znečištění, které způsobil stavební činností.</w:t>
      </w:r>
    </w:p>
    <w:p w14:paraId="488F8BD7" w14:textId="77777777" w:rsidR="009741EB" w:rsidRDefault="009741EB" w:rsidP="009741EB">
      <w:pPr>
        <w:pStyle w:val="Meziodstavce"/>
      </w:pPr>
    </w:p>
    <w:p w14:paraId="45F48614" w14:textId="77777777" w:rsidR="009741EB" w:rsidRPr="00B751A8" w:rsidRDefault="009741EB" w:rsidP="009741EB">
      <w:pPr>
        <w:pStyle w:val="lneksmlouvytextPVL"/>
      </w:pPr>
      <w:r>
        <w:t xml:space="preserve">Zhotovitel vede po celou dobu stavby stavební deník, který musí být během celé doby, po kterou se na stavbě pracuje, přístupný osobám pověřeným objednatelem kontrolou provádění </w:t>
      </w:r>
      <w:r>
        <w:lastRenderedPageBreak/>
        <w:t xml:space="preserve">díla (dále jen „technický dozor“) a osobám pověřeným projektantem k provádění autorského dozoru, případně dalším osobám oprávněným k nahlížení nebo zápisu do stavebního deníku dle smlouvy. Objednatel určí uvedené osoby jmenovitě zápisem do stavebního deníku. Deník vede zhotovitel s minimálně dvěma oddělitelnými průpisy, z nichž prvý si oddělí technický dozor a druhý ukládá zhotovitel k archivaci. Originál deníku předá zhotovitel objednateli spolu s dokumentací skutečného provedení díla a dalšími listinnými dokumenty </w:t>
      </w:r>
      <w:r w:rsidRPr="00B751A8">
        <w:t>při přejímacím řízení.</w:t>
      </w:r>
    </w:p>
    <w:p w14:paraId="50C89856" w14:textId="77777777" w:rsidR="009741EB" w:rsidRDefault="009741EB" w:rsidP="003308EA">
      <w:pPr>
        <w:pStyle w:val="Meziodstavce"/>
      </w:pPr>
    </w:p>
    <w:p w14:paraId="3A890ABC" w14:textId="77777777" w:rsidR="009741EB" w:rsidRPr="003308EA" w:rsidRDefault="009741EB" w:rsidP="003308EA">
      <w:pPr>
        <w:pStyle w:val="lneksmlouvytextPVL"/>
      </w:pPr>
      <w:r>
        <w:t>Přijde-li technický dozor objednatele při výkonu své práce do styku se skutečnostmi, nebo obdrží-li od zhotovitele dokumenty, které zhotovitel považuje za své obchodní tajemství, je zhotovitel povinen na tuto skutečnost technický dozor výslovně upozornit. Technický dozor je oprávněn tyto skutečnosti sdělit nebo písemnosti předat pouze objednateli, projektantovi vykonávajícímu autorský dozor nebo orgánům státního stavebního dohledu.</w:t>
      </w:r>
    </w:p>
    <w:p w14:paraId="366DB2ED" w14:textId="77777777" w:rsidR="003308EA" w:rsidRPr="007776A5" w:rsidRDefault="003308EA" w:rsidP="003308EA">
      <w:pPr>
        <w:pStyle w:val="lneksmlouvytextPVL"/>
        <w:numPr>
          <w:ilvl w:val="0"/>
          <w:numId w:val="0"/>
        </w:numPr>
        <w:ind w:left="426"/>
      </w:pPr>
    </w:p>
    <w:p w14:paraId="297605C4" w14:textId="77777777" w:rsidR="003308EA" w:rsidRPr="007776A5" w:rsidRDefault="003308EA" w:rsidP="003308EA">
      <w:pPr>
        <w:pStyle w:val="lneksmlouvytextPVL"/>
      </w:pPr>
      <w:r w:rsidRPr="007776A5">
        <w:rPr>
          <w:rFonts w:cs="Arial"/>
        </w:rPr>
        <w:t>Pokud zhotovitel prokázal v zadávacím řízení určitou část kvalifikace prostřednictvím poddodavatele, je povinen zajistit, aby se takový poddodavatel podílel na provádění díla v rozsahu, v jakém prokázal splnění kvalifikace za zhotovitele. Změna takového poddodavatele za jiného poddodavatele je možná postupem podle čl. X</w:t>
      </w:r>
      <w:r w:rsidRPr="007776A5">
        <w:rPr>
          <w:rFonts w:cs="Arial"/>
          <w:lang w:val="cs-CZ"/>
        </w:rPr>
        <w:t>IV</w:t>
      </w:r>
      <w:r w:rsidRPr="007776A5">
        <w:rPr>
          <w:rFonts w:cs="Arial"/>
        </w:rPr>
        <w:t xml:space="preserve">. odst. 8., a to pouze za předpokladu, že nový poddodavatel v plném rozsahu splňuje příslušné podmínky </w:t>
      </w:r>
      <w:r>
        <w:rPr>
          <w:rFonts w:cs="Arial"/>
          <w:lang w:val="cs-CZ"/>
        </w:rPr>
        <w:t xml:space="preserve">kvalifikace </w:t>
      </w:r>
      <w:r w:rsidRPr="007776A5">
        <w:rPr>
          <w:rFonts w:cs="Arial"/>
        </w:rPr>
        <w:t>stanovené v zadávací dokumentaci. Zhotovitel je povinen uvedené skutečnosti prokázat předložením dokladů v rozsahu dle příslušných ustanovení zadávací dokumentace.</w:t>
      </w:r>
      <w:r w:rsidRPr="007776A5">
        <w:rPr>
          <w:rFonts w:cs="Arial"/>
          <w:lang w:val="cs-CZ"/>
        </w:rPr>
        <w:t xml:space="preserve"> </w:t>
      </w:r>
      <w:r w:rsidRPr="007776A5">
        <w:t xml:space="preserve">Pokud zhotovitel nedodrží </w:t>
      </w:r>
      <w:r w:rsidRPr="007776A5">
        <w:rPr>
          <w:lang w:val="cs-CZ"/>
        </w:rPr>
        <w:t>tento</w:t>
      </w:r>
      <w:r w:rsidRPr="007776A5">
        <w:t xml:space="preserve"> postup před změnou</w:t>
      </w:r>
      <w:r w:rsidRPr="007776A5">
        <w:rPr>
          <w:lang w:val="cs-CZ"/>
        </w:rPr>
        <w:t xml:space="preserve"> níže uvedeného poddodavatele </w:t>
      </w:r>
      <w:r w:rsidRPr="007776A5">
        <w:t xml:space="preserve">nebo </w:t>
      </w:r>
      <w:r w:rsidRPr="007776A5">
        <w:rPr>
          <w:lang w:val="cs-CZ"/>
        </w:rPr>
        <w:t xml:space="preserve">se </w:t>
      </w:r>
      <w:r w:rsidRPr="007776A5">
        <w:t xml:space="preserve">nebude </w:t>
      </w:r>
      <w:r w:rsidRPr="007776A5">
        <w:rPr>
          <w:lang w:val="cs-CZ"/>
        </w:rPr>
        <w:t>níže uvedený</w:t>
      </w:r>
      <w:r w:rsidRPr="007776A5">
        <w:t xml:space="preserve"> </w:t>
      </w:r>
      <w:r w:rsidRPr="007776A5">
        <w:rPr>
          <w:lang w:val="cs-CZ"/>
        </w:rPr>
        <w:t>poddodavatel podílet na provádění díla</w:t>
      </w:r>
      <w:r w:rsidRPr="007776A5">
        <w:t xml:space="preserve"> v </w:t>
      </w:r>
      <w:r w:rsidRPr="007776A5">
        <w:rPr>
          <w:lang w:val="cs-CZ"/>
        </w:rPr>
        <w:t xml:space="preserve">níže uvedeném </w:t>
      </w:r>
      <w:r w:rsidRPr="007776A5">
        <w:t>rozsahu, bude</w:t>
      </w:r>
      <w:r w:rsidRPr="007776A5">
        <w:rPr>
          <w:lang w:val="cs-CZ"/>
        </w:rPr>
        <w:t> </w:t>
      </w:r>
      <w:r w:rsidRPr="007776A5">
        <w:t>toto jednání považováno za podstatné porušení smlouvy s právem</w:t>
      </w:r>
      <w:r w:rsidRPr="007776A5">
        <w:rPr>
          <w:lang w:val="cs-CZ"/>
        </w:rPr>
        <w:t xml:space="preserve"> objednatele</w:t>
      </w:r>
      <w:r w:rsidRPr="007776A5">
        <w:t xml:space="preserve"> odstoupit od smlouvy</w:t>
      </w:r>
      <w:r w:rsidRPr="007776A5">
        <w:rPr>
          <w:lang w:val="cs-CZ"/>
        </w:rPr>
        <w:t>.</w:t>
      </w:r>
    </w:p>
    <w:p w14:paraId="2FC7F79C" w14:textId="77777777" w:rsidR="003308EA" w:rsidRPr="0017737D" w:rsidRDefault="003308EA" w:rsidP="003308EA">
      <w:pPr>
        <w:pStyle w:val="Meziodstavce"/>
        <w:ind w:left="426" w:hanging="426"/>
      </w:pPr>
    </w:p>
    <w:p w14:paraId="2572F97C" w14:textId="77777777" w:rsidR="003308EA" w:rsidRPr="0017737D" w:rsidRDefault="003308EA" w:rsidP="003308EA">
      <w:pPr>
        <w:pStyle w:val="SamostatntextpodlnekPVL"/>
      </w:pPr>
      <w:r w:rsidRPr="0017737D">
        <w:t xml:space="preserve">Identifikační údaje všech poddodavatelů, </w:t>
      </w:r>
      <w:r w:rsidRPr="007776A5">
        <w:rPr>
          <w:lang w:val="cs-CZ"/>
        </w:rPr>
        <w:t>prostřednictvím kterých</w:t>
      </w:r>
      <w:r w:rsidRPr="0017737D">
        <w:t xml:space="preserve"> zhotovitel prokazoval splnění kvalifikace:</w:t>
      </w:r>
    </w:p>
    <w:p w14:paraId="46D9CD68" w14:textId="77777777" w:rsidR="003308EA" w:rsidRPr="007776A5" w:rsidRDefault="003308EA" w:rsidP="003308EA">
      <w:pPr>
        <w:pStyle w:val="Meziodstavce"/>
        <w:rPr>
          <w:highlight w:val="yellow"/>
          <w:lang w:val="cs-CZ"/>
        </w:rPr>
      </w:pPr>
    </w:p>
    <w:tbl>
      <w:tblPr>
        <w:tblW w:w="921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4"/>
        <w:gridCol w:w="5879"/>
      </w:tblGrid>
      <w:tr w:rsidR="003308EA" w:rsidRPr="00155BFB" w14:paraId="0D230A35" w14:textId="77777777" w:rsidTr="00C50159">
        <w:trPr>
          <w:trHeight w:val="567"/>
        </w:trPr>
        <w:tc>
          <w:tcPr>
            <w:tcW w:w="3334" w:type="dxa"/>
            <w:shd w:val="clear" w:color="auto" w:fill="auto"/>
            <w:vAlign w:val="center"/>
          </w:tcPr>
          <w:p w14:paraId="2CA9F3F0" w14:textId="77777777" w:rsidR="003308EA" w:rsidRPr="00EA14DF" w:rsidRDefault="003308EA" w:rsidP="00C50159">
            <w:pPr>
              <w:suppressAutoHyphens/>
              <w:spacing w:after="0" w:line="240" w:lineRule="auto"/>
              <w:jc w:val="left"/>
              <w:rPr>
                <w:rFonts w:eastAsia="Times New Roman" w:cs="Arial"/>
                <w:lang w:eastAsia="cs-CZ"/>
              </w:rPr>
            </w:pPr>
            <w:r w:rsidRPr="00EA14DF">
              <w:rPr>
                <w:rFonts w:eastAsia="Times New Roman" w:cs="Arial"/>
                <w:lang w:eastAsia="cs-CZ"/>
              </w:rPr>
              <w:t>název</w:t>
            </w:r>
          </w:p>
        </w:tc>
        <w:tc>
          <w:tcPr>
            <w:tcW w:w="5879" w:type="dxa"/>
            <w:shd w:val="clear" w:color="auto" w:fill="auto"/>
            <w:vAlign w:val="center"/>
          </w:tcPr>
          <w:p w14:paraId="0EFFF9E9" w14:textId="77777777" w:rsidR="003308EA" w:rsidRPr="00EA14DF" w:rsidRDefault="003308EA" w:rsidP="00C50159">
            <w:pPr>
              <w:suppressAutoHyphens/>
              <w:spacing w:after="0" w:line="240" w:lineRule="auto"/>
              <w:jc w:val="left"/>
              <w:rPr>
                <w:rFonts w:eastAsia="Times New Roman" w:cs="Arial"/>
                <w:lang w:eastAsia="cs-CZ"/>
              </w:rPr>
            </w:pPr>
            <w:r w:rsidRPr="00EA14DF">
              <w:rPr>
                <w:rFonts w:eastAsia="Times New Roman" w:cs="Times New Roman"/>
                <w:lang w:val="x-none"/>
              </w:rPr>
              <w:t>[BUDE DOPLNĚNO PŘED PODPISEM SMLOUVY]</w:t>
            </w:r>
          </w:p>
        </w:tc>
      </w:tr>
      <w:tr w:rsidR="003308EA" w:rsidRPr="00155BFB" w14:paraId="2CE08B14" w14:textId="77777777" w:rsidTr="00C50159">
        <w:trPr>
          <w:trHeight w:val="567"/>
        </w:trPr>
        <w:tc>
          <w:tcPr>
            <w:tcW w:w="3334" w:type="dxa"/>
            <w:shd w:val="clear" w:color="auto" w:fill="auto"/>
            <w:vAlign w:val="center"/>
          </w:tcPr>
          <w:p w14:paraId="144B4D54" w14:textId="77777777" w:rsidR="003308EA" w:rsidRPr="00EA14DF" w:rsidRDefault="003308EA" w:rsidP="00C50159">
            <w:pPr>
              <w:suppressAutoHyphens/>
              <w:spacing w:after="0" w:line="240" w:lineRule="auto"/>
              <w:jc w:val="left"/>
              <w:rPr>
                <w:rFonts w:eastAsia="Times New Roman" w:cs="Arial"/>
                <w:lang w:eastAsia="cs-CZ"/>
              </w:rPr>
            </w:pPr>
            <w:r w:rsidRPr="00EA14DF">
              <w:rPr>
                <w:rFonts w:eastAsia="Times New Roman" w:cs="Arial"/>
                <w:lang w:eastAsia="cs-CZ"/>
              </w:rPr>
              <w:t>sídlo</w:t>
            </w:r>
          </w:p>
        </w:tc>
        <w:tc>
          <w:tcPr>
            <w:tcW w:w="5879" w:type="dxa"/>
            <w:shd w:val="clear" w:color="auto" w:fill="auto"/>
            <w:vAlign w:val="center"/>
          </w:tcPr>
          <w:p w14:paraId="27E23A3A" w14:textId="77777777" w:rsidR="003308EA" w:rsidRPr="00EA14DF" w:rsidRDefault="003308EA" w:rsidP="00C50159">
            <w:pPr>
              <w:suppressAutoHyphens/>
              <w:spacing w:after="0" w:line="240" w:lineRule="auto"/>
              <w:jc w:val="left"/>
              <w:rPr>
                <w:rFonts w:eastAsia="Times New Roman" w:cs="Arial"/>
                <w:lang w:eastAsia="cs-CZ"/>
              </w:rPr>
            </w:pPr>
            <w:r w:rsidRPr="00EA14DF">
              <w:rPr>
                <w:rFonts w:eastAsia="Times New Roman" w:cs="Times New Roman"/>
                <w:lang w:val="x-none"/>
              </w:rPr>
              <w:t>[BUDE DOPLNĚNO PŘED PODPISEM SMLOUVY]</w:t>
            </w:r>
          </w:p>
        </w:tc>
      </w:tr>
      <w:tr w:rsidR="003308EA" w:rsidRPr="00155BFB" w14:paraId="603EC3E4" w14:textId="77777777" w:rsidTr="00C50159">
        <w:trPr>
          <w:trHeight w:val="567"/>
        </w:trPr>
        <w:tc>
          <w:tcPr>
            <w:tcW w:w="3334" w:type="dxa"/>
            <w:shd w:val="clear" w:color="auto" w:fill="auto"/>
            <w:vAlign w:val="center"/>
          </w:tcPr>
          <w:p w14:paraId="3D444719" w14:textId="77777777" w:rsidR="003308EA" w:rsidRPr="00EA14DF" w:rsidRDefault="003308EA" w:rsidP="00C50159">
            <w:pPr>
              <w:suppressAutoHyphens/>
              <w:spacing w:after="0" w:line="240" w:lineRule="auto"/>
              <w:jc w:val="left"/>
              <w:rPr>
                <w:rFonts w:eastAsia="Times New Roman" w:cs="Arial"/>
                <w:lang w:eastAsia="cs-CZ"/>
              </w:rPr>
            </w:pPr>
            <w:r w:rsidRPr="00EA14DF">
              <w:rPr>
                <w:rFonts w:eastAsia="Times New Roman" w:cs="Arial"/>
                <w:lang w:eastAsia="cs-CZ"/>
              </w:rPr>
              <w:t>IČO</w:t>
            </w:r>
          </w:p>
        </w:tc>
        <w:tc>
          <w:tcPr>
            <w:tcW w:w="5879" w:type="dxa"/>
            <w:shd w:val="clear" w:color="auto" w:fill="auto"/>
            <w:vAlign w:val="center"/>
          </w:tcPr>
          <w:p w14:paraId="7F6852D5" w14:textId="77777777" w:rsidR="003308EA" w:rsidRPr="00EA14DF" w:rsidRDefault="003308EA" w:rsidP="00C50159">
            <w:pPr>
              <w:suppressAutoHyphens/>
              <w:spacing w:after="0" w:line="240" w:lineRule="auto"/>
              <w:jc w:val="left"/>
              <w:rPr>
                <w:rFonts w:eastAsia="Times New Roman" w:cs="Arial"/>
                <w:lang w:eastAsia="cs-CZ"/>
              </w:rPr>
            </w:pPr>
            <w:r w:rsidRPr="00EA14DF">
              <w:rPr>
                <w:rFonts w:eastAsia="Times New Roman" w:cs="Times New Roman"/>
                <w:lang w:val="x-none"/>
              </w:rPr>
              <w:t>[BUDE DOPLNĚNO PŘED PODPISEM SMLOUVY]</w:t>
            </w:r>
          </w:p>
        </w:tc>
      </w:tr>
      <w:tr w:rsidR="003308EA" w:rsidRPr="00155BFB" w14:paraId="2D8EDA05" w14:textId="77777777" w:rsidTr="00C50159">
        <w:trPr>
          <w:trHeight w:val="567"/>
        </w:trPr>
        <w:tc>
          <w:tcPr>
            <w:tcW w:w="3334" w:type="dxa"/>
            <w:shd w:val="clear" w:color="auto" w:fill="auto"/>
            <w:vAlign w:val="center"/>
          </w:tcPr>
          <w:p w14:paraId="62EDEE3F" w14:textId="77777777" w:rsidR="003308EA" w:rsidRPr="00EA14DF" w:rsidRDefault="003308EA" w:rsidP="00C50159">
            <w:pPr>
              <w:suppressAutoHyphens/>
              <w:spacing w:after="0" w:line="240" w:lineRule="auto"/>
              <w:jc w:val="left"/>
              <w:rPr>
                <w:rFonts w:eastAsia="Times New Roman" w:cs="Arial"/>
                <w:lang w:eastAsia="cs-CZ"/>
              </w:rPr>
            </w:pPr>
            <w:r w:rsidRPr="00EA14DF">
              <w:rPr>
                <w:rFonts w:eastAsia="Times New Roman" w:cs="Arial"/>
                <w:lang w:eastAsia="cs-CZ"/>
              </w:rPr>
              <w:t>DIČ</w:t>
            </w:r>
          </w:p>
        </w:tc>
        <w:tc>
          <w:tcPr>
            <w:tcW w:w="5879" w:type="dxa"/>
            <w:shd w:val="clear" w:color="auto" w:fill="auto"/>
            <w:vAlign w:val="center"/>
          </w:tcPr>
          <w:p w14:paraId="5CD9E0B8" w14:textId="77777777" w:rsidR="003308EA" w:rsidRPr="00EA14DF" w:rsidRDefault="003308EA" w:rsidP="00C50159">
            <w:pPr>
              <w:suppressAutoHyphens/>
              <w:spacing w:after="0" w:line="240" w:lineRule="auto"/>
              <w:jc w:val="left"/>
              <w:rPr>
                <w:rFonts w:eastAsia="Times New Roman" w:cs="Arial"/>
                <w:lang w:eastAsia="cs-CZ"/>
              </w:rPr>
            </w:pPr>
            <w:r w:rsidRPr="00EA14DF">
              <w:rPr>
                <w:rFonts w:eastAsia="Times New Roman" w:cs="Times New Roman"/>
                <w:lang w:val="x-none"/>
              </w:rPr>
              <w:t>[BUDE DOPLNĚNO PŘED PODPISEM SMLOUVY]</w:t>
            </w:r>
          </w:p>
        </w:tc>
      </w:tr>
      <w:tr w:rsidR="003308EA" w:rsidRPr="00155BFB" w14:paraId="7D2CB71B" w14:textId="77777777" w:rsidTr="00C50159">
        <w:trPr>
          <w:trHeight w:val="567"/>
        </w:trPr>
        <w:tc>
          <w:tcPr>
            <w:tcW w:w="3334" w:type="dxa"/>
            <w:shd w:val="clear" w:color="auto" w:fill="auto"/>
            <w:vAlign w:val="center"/>
          </w:tcPr>
          <w:p w14:paraId="5C4ED03A" w14:textId="77777777" w:rsidR="003308EA" w:rsidRPr="00EA14DF" w:rsidRDefault="003308EA" w:rsidP="00C50159">
            <w:pPr>
              <w:suppressAutoHyphens/>
              <w:spacing w:after="0" w:line="240" w:lineRule="auto"/>
              <w:jc w:val="left"/>
              <w:rPr>
                <w:rFonts w:eastAsia="Times New Roman" w:cs="Arial"/>
                <w:lang w:eastAsia="cs-CZ"/>
              </w:rPr>
            </w:pPr>
            <w:r w:rsidRPr="00EA14DF">
              <w:rPr>
                <w:rFonts w:eastAsia="Times New Roman" w:cs="Arial"/>
                <w:lang w:eastAsia="cs-CZ"/>
              </w:rPr>
              <w:t>zápis v obchodním rejstříku</w:t>
            </w:r>
          </w:p>
        </w:tc>
        <w:tc>
          <w:tcPr>
            <w:tcW w:w="5879" w:type="dxa"/>
            <w:shd w:val="clear" w:color="auto" w:fill="auto"/>
            <w:vAlign w:val="center"/>
          </w:tcPr>
          <w:p w14:paraId="569715D0" w14:textId="77777777" w:rsidR="003308EA" w:rsidRPr="00EA14DF" w:rsidRDefault="003308EA" w:rsidP="00C50159">
            <w:pPr>
              <w:suppressAutoHyphens/>
              <w:spacing w:after="0" w:line="240" w:lineRule="auto"/>
              <w:jc w:val="left"/>
              <w:rPr>
                <w:rFonts w:eastAsia="Times New Roman" w:cs="Arial"/>
                <w:lang w:eastAsia="cs-CZ"/>
              </w:rPr>
            </w:pPr>
            <w:r w:rsidRPr="00EA14DF">
              <w:rPr>
                <w:rFonts w:eastAsia="Times New Roman" w:cs="Times New Roman"/>
                <w:lang w:val="x-none"/>
              </w:rPr>
              <w:t>[BUDE DOPLNĚNO PŘED PODPISEM SMLOUVY]</w:t>
            </w:r>
          </w:p>
        </w:tc>
      </w:tr>
      <w:tr w:rsidR="003308EA" w:rsidRPr="00155BFB" w14:paraId="046EB0B4" w14:textId="77777777" w:rsidTr="00C50159">
        <w:trPr>
          <w:trHeight w:val="567"/>
        </w:trPr>
        <w:tc>
          <w:tcPr>
            <w:tcW w:w="3334" w:type="dxa"/>
            <w:shd w:val="clear" w:color="auto" w:fill="auto"/>
            <w:vAlign w:val="center"/>
          </w:tcPr>
          <w:p w14:paraId="37799240" w14:textId="77777777" w:rsidR="003308EA" w:rsidRPr="00EA14DF" w:rsidRDefault="003308EA" w:rsidP="00C50159">
            <w:pPr>
              <w:suppressAutoHyphens/>
              <w:spacing w:after="0" w:line="240" w:lineRule="auto"/>
              <w:jc w:val="left"/>
              <w:rPr>
                <w:rFonts w:eastAsia="Times New Roman" w:cs="Arial"/>
                <w:lang w:eastAsia="cs-CZ"/>
              </w:rPr>
            </w:pPr>
            <w:r w:rsidRPr="00EA14DF">
              <w:rPr>
                <w:rFonts w:eastAsia="Times New Roman" w:cs="Arial"/>
                <w:lang w:eastAsia="cs-CZ"/>
              </w:rPr>
              <w:t>rozsah vykonávaných stavebních prací nebo služeb</w:t>
            </w:r>
          </w:p>
        </w:tc>
        <w:tc>
          <w:tcPr>
            <w:tcW w:w="5879" w:type="dxa"/>
            <w:shd w:val="clear" w:color="auto" w:fill="auto"/>
            <w:vAlign w:val="center"/>
          </w:tcPr>
          <w:p w14:paraId="4DEC7C70" w14:textId="77777777" w:rsidR="003308EA" w:rsidRPr="00EA14DF" w:rsidRDefault="003308EA" w:rsidP="00C50159">
            <w:pPr>
              <w:suppressAutoHyphens/>
              <w:spacing w:after="0" w:line="240" w:lineRule="auto"/>
              <w:jc w:val="left"/>
              <w:rPr>
                <w:rFonts w:eastAsia="Times New Roman" w:cs="Arial"/>
                <w:lang w:eastAsia="cs-CZ"/>
              </w:rPr>
            </w:pPr>
            <w:r w:rsidRPr="00EA14DF">
              <w:rPr>
                <w:rFonts w:eastAsia="Times New Roman" w:cs="Times New Roman"/>
                <w:lang w:val="x-none"/>
              </w:rPr>
              <w:t>[BUDE DOPLNĚNO PŘED PODPISEM SMLOUVY]</w:t>
            </w:r>
          </w:p>
        </w:tc>
      </w:tr>
    </w:tbl>
    <w:p w14:paraId="257D9EF7" w14:textId="77777777" w:rsidR="003308EA" w:rsidRDefault="003308EA" w:rsidP="003308EA">
      <w:pPr>
        <w:pStyle w:val="Meziodstavce"/>
        <w:rPr>
          <w:shd w:val="clear" w:color="auto" w:fill="FFFF00"/>
        </w:rPr>
      </w:pPr>
    </w:p>
    <w:p w14:paraId="5F483EB3" w14:textId="77777777" w:rsidR="009741EB" w:rsidRPr="00F23092" w:rsidRDefault="009741EB" w:rsidP="009741EB">
      <w:pPr>
        <w:pStyle w:val="lneksmlouvytextPVL"/>
      </w:pPr>
      <w:r w:rsidRPr="00B66F63">
        <w:t xml:space="preserve">Zhotovitel odpovídá přímo za výběr a řádnou koordinaci všech </w:t>
      </w:r>
      <w:r>
        <w:t>pod</w:t>
      </w:r>
      <w:r w:rsidRPr="00B66F63">
        <w:t>dodavatelů</w:t>
      </w:r>
      <w:r>
        <w:t xml:space="preserve">. </w:t>
      </w:r>
    </w:p>
    <w:p w14:paraId="719A321D" w14:textId="77777777" w:rsidR="009741EB" w:rsidRPr="00F23092" w:rsidRDefault="009741EB" w:rsidP="009741EB">
      <w:pPr>
        <w:pStyle w:val="Meziodstavce"/>
      </w:pPr>
    </w:p>
    <w:p w14:paraId="4381819D" w14:textId="77777777" w:rsidR="009741EB" w:rsidRPr="00B04386" w:rsidRDefault="009741EB" w:rsidP="00B04386">
      <w:pPr>
        <w:pStyle w:val="lneksmlouvytextPVL"/>
      </w:pPr>
      <w:r w:rsidRPr="00F23092">
        <w:t xml:space="preserve">Objednatel má právo v opodstatněných případech požadovat změnu jakéhokoli </w:t>
      </w:r>
      <w:r>
        <w:t>pod</w:t>
      </w:r>
      <w:r w:rsidRPr="00F23092">
        <w:t xml:space="preserve">dodavatele zhotovitele. V tomto případě je zhotovitel povinen změnit </w:t>
      </w:r>
      <w:r>
        <w:t>pod</w:t>
      </w:r>
      <w:r w:rsidRPr="00F23092">
        <w:t>dodavatele bez zbytečného odkladu tak, aby v žádném případě nebyl narušen plynulý průběh výstavby a plnění povinností zhotovitele vyplývající</w:t>
      </w:r>
      <w:r>
        <w:t>ch</w:t>
      </w:r>
      <w:r w:rsidRPr="00F23092">
        <w:t xml:space="preserve"> z této smlouvy. Případně vzniklé náklady, vyplývající ze změny </w:t>
      </w:r>
      <w:r>
        <w:t>pod</w:t>
      </w:r>
      <w:r w:rsidRPr="00F23092">
        <w:t xml:space="preserve">dodavatele, nese v plném rozsahu zhotovitel. </w:t>
      </w:r>
    </w:p>
    <w:p w14:paraId="5A564045" w14:textId="77777777" w:rsidR="004F26D0" w:rsidRPr="00AA2C5A" w:rsidRDefault="004F26D0" w:rsidP="004F26D0">
      <w:pPr>
        <w:pStyle w:val="lneksmlouvytextPVL"/>
        <w:numPr>
          <w:ilvl w:val="0"/>
          <w:numId w:val="0"/>
        </w:numPr>
        <w:ind w:left="426" w:hanging="426"/>
      </w:pPr>
    </w:p>
    <w:p w14:paraId="39EC87E9" w14:textId="77777777" w:rsidR="00D44DC5" w:rsidRDefault="00D44DC5" w:rsidP="004F26D0">
      <w:pPr>
        <w:pStyle w:val="lneksmlouvytextPVL"/>
      </w:pPr>
      <w:r w:rsidRPr="00814F44">
        <w:t>Nedohodnou-li se smluvní</w:t>
      </w:r>
      <w:r>
        <w:t xml:space="preserve"> strany jinak, je zhotovitel povinen každý návrh soupisu skutečně </w:t>
      </w:r>
      <w:r w:rsidRPr="00B96A7D">
        <w:t>provedených</w:t>
      </w:r>
      <w:r>
        <w:t xml:space="preserve"> prací a každý návrh změny soupisu prací související s případnou změnou rozsahu díla povinen předat osobě oprávněné jednat za objednatele ve věcech technických k</w:t>
      </w:r>
      <w:r w:rsidR="00597661">
        <w:rPr>
          <w:lang w:val="cs-CZ"/>
        </w:rPr>
        <w:t> </w:t>
      </w:r>
      <w:r>
        <w:t>odsouhlasení ve formátu XC4 (soubor *.</w:t>
      </w:r>
      <w:proofErr w:type="spellStart"/>
      <w:r>
        <w:t>xml</w:t>
      </w:r>
      <w:proofErr w:type="spellEnd"/>
      <w:r>
        <w:t xml:space="preserve">) umožňujícím jejich posouzení ve vztahu ke </w:t>
      </w:r>
      <w:r>
        <w:lastRenderedPageBreak/>
        <w:t>znění soupisu prací, který tvoří přílohu této smlouvy. Osoba oprávněná jednat za objednatele ve věcech technických může odmítnout návrh ve smyslu věty první, pokud jej od zhotovitele neobdrží ve sjednaném formátu</w:t>
      </w:r>
      <w:r w:rsidRPr="00D44DC5">
        <w:rPr>
          <w:lang w:val="cs-CZ"/>
        </w:rPr>
        <w:t>.</w:t>
      </w:r>
    </w:p>
    <w:p w14:paraId="4226BE40" w14:textId="77777777" w:rsidR="00D44DC5" w:rsidRDefault="00D44DC5" w:rsidP="00597661">
      <w:pPr>
        <w:pStyle w:val="Meziodstavce"/>
      </w:pPr>
    </w:p>
    <w:p w14:paraId="635D7776" w14:textId="77777777" w:rsidR="004F26D0" w:rsidRDefault="004F26D0" w:rsidP="004F26D0">
      <w:pPr>
        <w:pStyle w:val="lneksmlouvytextPVL"/>
      </w:pPr>
      <w:r>
        <w:t>Zhotovitel podpisem této smlouvy přebírá povinnosti uvedené v Čestném prohlášení o</w:t>
      </w:r>
      <w:r>
        <w:rPr>
          <w:lang w:val="cs-CZ"/>
        </w:rPr>
        <w:t> </w:t>
      </w:r>
      <w:r>
        <w:t>zajištění sociálně odpovědného plnění předmětu veřejné zakázky</w:t>
      </w:r>
      <w:r w:rsidR="002D371A">
        <w:rPr>
          <w:lang w:val="cs-CZ"/>
        </w:rPr>
        <w:t xml:space="preserve"> (dále jen „ČPSO“)</w:t>
      </w:r>
      <w:r>
        <w:t>, které je součást</w:t>
      </w:r>
      <w:r w:rsidR="002D371A">
        <w:rPr>
          <w:lang w:val="cs-CZ"/>
        </w:rPr>
        <w:t>í</w:t>
      </w:r>
      <w:r>
        <w:t xml:space="preserve"> nabídky zhotovitele </w:t>
      </w:r>
      <w:r w:rsidR="002D371A">
        <w:rPr>
          <w:lang w:val="cs-CZ"/>
        </w:rPr>
        <w:t>podané v rámci Veřejné zakázky</w:t>
      </w:r>
      <w:r>
        <w:t>. Objednatel je oprávněn plnění těchto povinností kdykoliv kontrolovat, a to i bez předchozího ohlášení zhotoviteli. Je</w:t>
      </w:r>
      <w:r>
        <w:rPr>
          <w:lang w:val="cs-CZ"/>
        </w:rPr>
        <w:noBreakHyphen/>
      </w:r>
      <w:proofErr w:type="spellStart"/>
      <w:r>
        <w:t>li</w:t>
      </w:r>
      <w:proofErr w:type="spellEnd"/>
      <w:r>
        <w:rPr>
          <w:lang w:val="cs-CZ"/>
        </w:rPr>
        <w:t> </w:t>
      </w:r>
      <w:r>
        <w:t>k provedení kontroly potřeba předložení dokumentů, zavazuje se zhotovitel k jejich předložení nejpozději do 2 pracovních dnů od doručení výzvy objednatele.</w:t>
      </w:r>
    </w:p>
    <w:p w14:paraId="13BCDE62" w14:textId="77777777" w:rsidR="009741EB" w:rsidRDefault="009741EB" w:rsidP="00B04386">
      <w:pPr>
        <w:pStyle w:val="Meziodstavce"/>
      </w:pPr>
    </w:p>
    <w:p w14:paraId="4FAC1A63" w14:textId="77777777" w:rsidR="009741EB" w:rsidRDefault="009741EB" w:rsidP="009741EB">
      <w:pPr>
        <w:pStyle w:val="lneksmlouvytextPVL"/>
      </w:pPr>
      <w:r>
        <w:t xml:space="preserve">Zhotovitel je povinen udržovat pracoviště v čistotě, odvážet stavební odpad a vytěžený materiál a provádět pravidelný úklid, zejména příjezdových komunikací </w:t>
      </w:r>
      <w:r w:rsidRPr="000A27BA">
        <w:t>skrz zástavbu</w:t>
      </w:r>
      <w:r>
        <w:t xml:space="preserve"> v</w:t>
      </w:r>
      <w:r w:rsidR="003F6E6A">
        <w:rPr>
          <w:lang w:val="cs-CZ"/>
        </w:rPr>
        <w:t> </w:t>
      </w:r>
      <w:r>
        <w:t>průběhu plnění díla. Jestliže zhotovitel přes výzvu objednatele k zajištění úklidu tak, jak stanoví tato smlouva, úklid neprovede, má objednatel právo zajistit jej na náklady zhotovitele. Odpadky, zbytky stavebních materiálů, stavební prvky je třeba věcně, správně a odborně zlikvidovat a to v souladu s příslušnými hygienickými ustanoveními, místními podmínkami, platnými právními předpisy a jinými obecně závaznými normami, především v souladu se zákonem č. 185/2001 Sb., o odpadech a o změně některých dalších zákonů, ve znění pozdějších předpisů, a vyhláškou č. 383/2001 Sb., o podrobnostech nakládání s odpady, ve znění pozdějších předpisů.</w:t>
      </w:r>
    </w:p>
    <w:p w14:paraId="187D1811" w14:textId="77777777" w:rsidR="009741EB" w:rsidRDefault="009741EB" w:rsidP="009741EB">
      <w:pPr>
        <w:pStyle w:val="Meziodstavce"/>
      </w:pPr>
    </w:p>
    <w:p w14:paraId="1210FE53" w14:textId="77777777" w:rsidR="009741EB" w:rsidRDefault="009741EB" w:rsidP="009741EB">
      <w:pPr>
        <w:pStyle w:val="lneksmlouvytextPVL"/>
      </w:pPr>
      <w:r>
        <w:t>Zhotovitel je povinen na předaném staveništi zajistit dodržování právních a ostatních předpisů týkajících se bezpečnosti práce a požární ochrany svých zaměstnanců nebo poddodavatelů zhotovitele.</w:t>
      </w:r>
    </w:p>
    <w:p w14:paraId="30F967D5" w14:textId="77777777" w:rsidR="009741EB" w:rsidRDefault="009741EB" w:rsidP="009741EB">
      <w:pPr>
        <w:pStyle w:val="Meziodstavce"/>
      </w:pPr>
    </w:p>
    <w:p w14:paraId="6B111A43" w14:textId="77777777" w:rsidR="009741EB" w:rsidRDefault="009741EB" w:rsidP="009741EB">
      <w:pPr>
        <w:pStyle w:val="lneksmlouvytextPVL"/>
      </w:pPr>
      <w:r>
        <w:t>Zhotovitel zajistí na staveništi hygienické a sociální zařízení a prostředky pro poskytování první lékařské pomoci.</w:t>
      </w:r>
    </w:p>
    <w:p w14:paraId="0A296BE9" w14:textId="77777777" w:rsidR="009741EB" w:rsidRDefault="009741EB" w:rsidP="009741EB">
      <w:pPr>
        <w:pStyle w:val="Meziodstavce"/>
      </w:pPr>
    </w:p>
    <w:p w14:paraId="721D8EF3" w14:textId="77777777" w:rsidR="009741EB" w:rsidRDefault="009741EB" w:rsidP="009741EB">
      <w:pPr>
        <w:pStyle w:val="lneksmlouvytextPVL"/>
      </w:pPr>
      <w:r>
        <w:t>Zhotovitel je povinen provádět stavební práce s nejvyšší možnou odbornou péčí, a to zejména vzhledem k možnému znečištění povrchových vod ropnými produkty při použití mechanizace. V případě nedostatečných opatření je zhotovitel povinen na základě požadavku objednatele provést nápravu.</w:t>
      </w:r>
    </w:p>
    <w:p w14:paraId="73020127" w14:textId="77777777" w:rsidR="009741EB" w:rsidRDefault="009741EB" w:rsidP="009741EB">
      <w:pPr>
        <w:pStyle w:val="Meziodstavce"/>
        <w:rPr>
          <w:lang w:val="cs-CZ"/>
        </w:rPr>
      </w:pPr>
    </w:p>
    <w:p w14:paraId="2EF31F31" w14:textId="77777777" w:rsidR="009741EB" w:rsidRDefault="009741EB" w:rsidP="005D3D6F">
      <w:pPr>
        <w:pStyle w:val="lneksmlouvynadpisPVL"/>
        <w:keepNext/>
        <w:ind w:left="357" w:hanging="357"/>
      </w:pPr>
      <w:r>
        <w:t>Staveniště</w:t>
      </w:r>
    </w:p>
    <w:p w14:paraId="4000758A" w14:textId="14F13C21" w:rsidR="009741EB" w:rsidRPr="00F530E1" w:rsidRDefault="00BE10A0" w:rsidP="00BE10A0">
      <w:pPr>
        <w:pStyle w:val="lneksmlouvytextPVL"/>
      </w:pPr>
      <w:r>
        <w:rPr>
          <w:lang w:val="cs-CZ"/>
        </w:rPr>
        <w:t xml:space="preserve">Zhotovitel je povinen převzít od objednatele </w:t>
      </w:r>
      <w:r w:rsidR="003D4E8A" w:rsidRPr="00F83C7E">
        <w:t xml:space="preserve">staveniště </w:t>
      </w:r>
      <w:r w:rsidR="003D4E8A">
        <w:t xml:space="preserve">do </w:t>
      </w:r>
      <w:r>
        <w:rPr>
          <w:lang w:val="cs-CZ"/>
        </w:rPr>
        <w:t xml:space="preserve">15 kalendářních dní od </w:t>
      </w:r>
      <w:r w:rsidRPr="00BE10A0">
        <w:rPr>
          <w:lang w:val="cs-CZ"/>
        </w:rPr>
        <w:t>doručení výzvy objednatele k převzetí staveniště, pokud se s</w:t>
      </w:r>
      <w:r w:rsidR="00D46FA6">
        <w:rPr>
          <w:lang w:val="cs-CZ"/>
        </w:rPr>
        <w:t>mluvní strany nedohodnou jinak.</w:t>
      </w:r>
    </w:p>
    <w:p w14:paraId="6CAA07B2" w14:textId="77777777" w:rsidR="009741EB" w:rsidRDefault="009741EB" w:rsidP="009741EB">
      <w:pPr>
        <w:pStyle w:val="Meziodstavce"/>
      </w:pPr>
    </w:p>
    <w:p w14:paraId="51F62C54" w14:textId="77777777" w:rsidR="009741EB" w:rsidRDefault="009741EB" w:rsidP="009741EB">
      <w:pPr>
        <w:pStyle w:val="lneksmlouvytextPVL"/>
      </w:pPr>
      <w:r>
        <w:t>Zařízení staveniště (dále jen „ZS“), jeho uspořádání a vztahy k okolí (včetně případného dopravního značení apod.) jsou součástí díla. Cena za vybudování a likvidaci ZS je součástí ceny díla. ZS včetně všech nutných přípojek zabezpečuje zhotovitel. Materiál získaný po demontáži ZS je majetkem zhotovitele. Vyžaduje-li vybudování ZS stavební povolení nebo jeho projednání s dotčenými orgány státní správy či jinými osobami, zajistí je zhotovitel na vlastní náklady.</w:t>
      </w:r>
    </w:p>
    <w:p w14:paraId="6C0F654F" w14:textId="77777777" w:rsidR="009741EB" w:rsidRDefault="009741EB" w:rsidP="009741EB">
      <w:pPr>
        <w:pStyle w:val="Meziodstavce"/>
      </w:pPr>
    </w:p>
    <w:p w14:paraId="25AE7CE4" w14:textId="77777777" w:rsidR="009741EB" w:rsidRDefault="009741EB" w:rsidP="009741EB">
      <w:pPr>
        <w:pStyle w:val="lneksmlouvytextPVL"/>
      </w:pPr>
      <w:r>
        <w:t>Zhotovitel je povinen do 15 kalendářních dní po odevzdání a převzetí díla vyklidit staveniště a upravit je do </w:t>
      </w:r>
      <w:bookmarkStart w:id="10" w:name="OLE_LINK1"/>
      <w:r>
        <w:t xml:space="preserve"> stavu předepsaného příslušnou projektovou dokumentací</w:t>
      </w:r>
      <w:bookmarkEnd w:id="10"/>
      <w:r>
        <w:t xml:space="preserve">, nebo není-li tento stav projektovou dokumentací specifikován, tak do původního stavu. </w:t>
      </w:r>
    </w:p>
    <w:p w14:paraId="31F9ED9A" w14:textId="77777777" w:rsidR="009741EB" w:rsidRDefault="009741EB" w:rsidP="009741EB">
      <w:pPr>
        <w:pStyle w:val="Meziodstavce"/>
      </w:pPr>
    </w:p>
    <w:p w14:paraId="5C1CFE51" w14:textId="77777777" w:rsidR="009741EB" w:rsidRDefault="009741EB" w:rsidP="009741EB">
      <w:pPr>
        <w:pStyle w:val="lneksmlouvytextPVL"/>
      </w:pPr>
      <w:r>
        <w:t>Příjezdové komunikace, pozemky a konstrukce dotčené stavbou uvede zhotovitel do stavu předepsaného příslušnou projektovou dokumentací, nebo, není-li tento stav projektovou dokumentací specifikován, do původního stavu a protokolárně je předá zpět vlastníkům.</w:t>
      </w:r>
    </w:p>
    <w:p w14:paraId="5F554D4E" w14:textId="77777777" w:rsidR="009741EB" w:rsidRDefault="009741EB" w:rsidP="009741EB">
      <w:pPr>
        <w:pStyle w:val="Meziodstavce"/>
      </w:pPr>
    </w:p>
    <w:p w14:paraId="6683880B" w14:textId="77777777" w:rsidR="009741EB" w:rsidRDefault="009741EB" w:rsidP="009741EB">
      <w:pPr>
        <w:pStyle w:val="lneksmlouvytextPVL"/>
      </w:pPr>
      <w:r>
        <w:lastRenderedPageBreak/>
        <w:t>Zhotovitel zajistí provádění stavebních prací tak, aby nedošlo ke znečišťování vod, k úniku ropných nebo jiných škodlivých látek do vodního toku a terénu, bude respektovat podzemní i nadzemní zařízení a učiní taková opatření, aby nedošlo k jejich poškození.</w:t>
      </w:r>
    </w:p>
    <w:p w14:paraId="5F06FE9D" w14:textId="77777777" w:rsidR="009741EB" w:rsidRDefault="009741EB" w:rsidP="009741EB">
      <w:pPr>
        <w:pStyle w:val="Meziodstavce"/>
        <w:rPr>
          <w:lang w:val="cs-CZ"/>
        </w:rPr>
      </w:pPr>
    </w:p>
    <w:p w14:paraId="2A62A71A" w14:textId="77777777" w:rsidR="009741EB" w:rsidRDefault="009741EB" w:rsidP="009741EB">
      <w:pPr>
        <w:pStyle w:val="lneksmlouvynadpisPVL"/>
      </w:pPr>
      <w:r w:rsidRPr="006C0829">
        <w:t>Kontrola provádění díla</w:t>
      </w:r>
    </w:p>
    <w:p w14:paraId="25B150A9" w14:textId="77777777" w:rsidR="009741EB" w:rsidRDefault="009741EB" w:rsidP="009741EB">
      <w:pPr>
        <w:pStyle w:val="lneksmlouvytextPVL"/>
      </w:pPr>
      <w:r>
        <w:t>Objednatel vykonává na stavbě občasný technický dozor k tomu pověřenými osobami a v jeho průběhu sleduje zejména, zda jsou práce prováděny v souladu se smlouvou a příslušnou projektovou dokumentací, podle technických norem, jiných právních předpisů a rozhodnutí oprávněných orgánů. Na nedostatky zjištěné v průběhu prací musí neprodleně upozornit zápisem do stavebního deníku.</w:t>
      </w:r>
    </w:p>
    <w:p w14:paraId="1E70306C" w14:textId="77777777" w:rsidR="009741EB" w:rsidRDefault="009741EB" w:rsidP="009741EB">
      <w:pPr>
        <w:pStyle w:val="Meziodstavce"/>
      </w:pPr>
    </w:p>
    <w:p w14:paraId="50FE6E95" w14:textId="77777777" w:rsidR="009741EB" w:rsidRDefault="009741EB" w:rsidP="009741EB">
      <w:pPr>
        <w:pStyle w:val="lneksmlouvytextPVL"/>
      </w:pPr>
      <w:r>
        <w:t>Technický dozor objednatele není oprávněn zasahovat do činnosti pracovníků zhotovitele. Je však oprávněn dát pracovníkům zhotovitele příkaz přerušit práce, pokud odpovědný pracovník zhotovitele není dosažitelný, a je-li ohrožena kvalita prováděné stavby, život nebo zdraví pracovníků na stavbě, případně životní prostředí. Odpovědným pracovníkem zhotovitele je osoba uvedená v záhlaví smlouvy jako osoba oprávněná jednat o věcech technických. Příkaz k přerušení prací bude učiněn prostřednictvím zápisu do stavebního deníku. Zhotovitel se zavazuje zajistit okamžité provedení tohoto pokynu objednatele a zastavit práce do doby projednání připomínek objednatele s osobou oprávněnou jednat za zhotovitele ve věcech technických.</w:t>
      </w:r>
    </w:p>
    <w:p w14:paraId="4BE531AE" w14:textId="77777777" w:rsidR="009741EB" w:rsidRDefault="009741EB" w:rsidP="009741EB">
      <w:pPr>
        <w:pStyle w:val="Meziodstavce"/>
      </w:pPr>
    </w:p>
    <w:p w14:paraId="32AFBB1A" w14:textId="77777777" w:rsidR="009741EB" w:rsidRDefault="009741EB" w:rsidP="009741EB">
      <w:pPr>
        <w:pStyle w:val="lneksmlouvytextPVL"/>
      </w:pPr>
      <w:r>
        <w:t>Technický dozor objednatele je oprávněn kontrolovat provádění díla v plném rozsahu a je při tom oprávněn vstupovat na staveniště a na všechna pracoviště zhotovitele, kde se vyrábějí výrobky pro stavbu, a do skladů zhotovitele, kde se materiály a výrobky pro stavbu skladují. Zhotovitel je povinen umožnit kontrolu technickému dozoru a při kontrole poskytovat nezbytnou součinnost.</w:t>
      </w:r>
    </w:p>
    <w:p w14:paraId="1AA99496" w14:textId="77777777" w:rsidR="009741EB" w:rsidRDefault="009741EB" w:rsidP="009741EB">
      <w:pPr>
        <w:pStyle w:val="Meziodstavce"/>
      </w:pPr>
    </w:p>
    <w:p w14:paraId="76B6048C" w14:textId="77777777" w:rsidR="009741EB" w:rsidRDefault="009741EB" w:rsidP="009741EB">
      <w:pPr>
        <w:pStyle w:val="lneksmlouvytextPVL"/>
      </w:pPr>
      <w:r>
        <w:t>Zhotovitel je povinen neprodleně odstranit zjištěné nedostatky, které technický dozor zapsal do stavebního deníku, pokud se smluvní strany nedohodnou jinak.</w:t>
      </w:r>
    </w:p>
    <w:p w14:paraId="3FD968B1" w14:textId="77777777" w:rsidR="009741EB" w:rsidRDefault="009741EB" w:rsidP="009741EB">
      <w:pPr>
        <w:pStyle w:val="Meziodstavce"/>
      </w:pPr>
    </w:p>
    <w:p w14:paraId="129235A1" w14:textId="77777777" w:rsidR="009741EB" w:rsidRDefault="009741EB" w:rsidP="009741EB">
      <w:pPr>
        <w:pStyle w:val="lneksmlouvytextPVL"/>
      </w:pPr>
      <w:r>
        <w:t>Technický dozor objednatele je oprávněn po zhotoviteli požadovat prokázání původu a vlastností materiálů a výrobků použitých pro stavbu.</w:t>
      </w:r>
    </w:p>
    <w:p w14:paraId="0E20277A" w14:textId="77777777" w:rsidR="009741EB" w:rsidRDefault="009741EB" w:rsidP="009741EB">
      <w:pPr>
        <w:pStyle w:val="Meziodstavce"/>
      </w:pPr>
    </w:p>
    <w:p w14:paraId="02971977" w14:textId="77777777" w:rsidR="009741EB" w:rsidRDefault="009741EB" w:rsidP="009741EB">
      <w:pPr>
        <w:pStyle w:val="lneksmlouvytextPVL"/>
      </w:pPr>
      <w:r>
        <w:t>Zhotovitel je povinen vyzvat technický dozor objednatele ke kontrole provedení částí díla, které budou dalším postupem zakryty anebo u nichž další postup prací jinak znemožní kontrolu. Výzva ke kontrole musí být provedena písemným sdělením, nebo telefonickým sdělením se současným zápisem do stavebního deníku nebo jiným odpovídajícím způsobem, a to nejméně tři pracovní dny před požadovaným termínem pokračování prací. O provedené prohlídce bude proveden zápis do stavebního deníku. Nereaguje-li technický dozor objednatele na výzvu zhotovitele, může zhotovitel po marném uplynutí lhůty 3 pracovních dnů pokračovat v práci. Technický dozor objednatele je však oprávněn požadovat na zhotoviteli dodatečné odkrytí příslušné části díla. Pokud se dodatečně zjistí, že dílo má vadu, hradí náklady na odkrytí zhotovitel, v případě, že dílo je bez vad, hradí náklady na jeho odkrytí objednatel.</w:t>
      </w:r>
    </w:p>
    <w:p w14:paraId="79B888CC" w14:textId="77777777" w:rsidR="00B03A0D" w:rsidRDefault="00B03A0D" w:rsidP="00B03A0D">
      <w:pPr>
        <w:pStyle w:val="Meziodstavce"/>
      </w:pPr>
    </w:p>
    <w:p w14:paraId="3764FE83" w14:textId="77777777" w:rsidR="00B03A0D" w:rsidRPr="00B03A0D" w:rsidRDefault="00D04F17" w:rsidP="009741EB">
      <w:pPr>
        <w:pStyle w:val="lneksmlouvytextPVL"/>
      </w:pPr>
      <w:bookmarkStart w:id="11" w:name="_Ref473801819"/>
      <w:r>
        <w:rPr>
          <w:lang w:val="cs-CZ"/>
        </w:rPr>
        <w:t>Technický dozor objednatele je oprávněn vyzvat z</w:t>
      </w:r>
      <w:r w:rsidR="00B03A0D">
        <w:rPr>
          <w:lang w:val="cs-CZ"/>
        </w:rPr>
        <w:t>hotovitel</w:t>
      </w:r>
      <w:r>
        <w:rPr>
          <w:lang w:val="cs-CZ"/>
        </w:rPr>
        <w:t>e</w:t>
      </w:r>
      <w:r w:rsidR="00B03A0D">
        <w:rPr>
          <w:lang w:val="cs-CZ"/>
        </w:rPr>
        <w:t xml:space="preserve"> </w:t>
      </w:r>
      <w:r>
        <w:rPr>
          <w:lang w:val="cs-CZ"/>
        </w:rPr>
        <w:t xml:space="preserve">k </w:t>
      </w:r>
      <w:r w:rsidR="00CF5574">
        <w:rPr>
          <w:lang w:val="cs-CZ"/>
        </w:rPr>
        <w:t>předložení</w:t>
      </w:r>
      <w:r w:rsidR="00B03A0D">
        <w:rPr>
          <w:lang w:val="cs-CZ"/>
        </w:rPr>
        <w:t xml:space="preserve"> písemn</w:t>
      </w:r>
      <w:r>
        <w:rPr>
          <w:lang w:val="cs-CZ"/>
        </w:rPr>
        <w:t>ého</w:t>
      </w:r>
      <w:r w:rsidR="00B03A0D">
        <w:rPr>
          <w:lang w:val="cs-CZ"/>
        </w:rPr>
        <w:t xml:space="preserve"> harmonogram</w:t>
      </w:r>
      <w:r>
        <w:rPr>
          <w:lang w:val="cs-CZ"/>
        </w:rPr>
        <w:t>u</w:t>
      </w:r>
      <w:r w:rsidR="00B03A0D">
        <w:rPr>
          <w:lang w:val="cs-CZ"/>
        </w:rPr>
        <w:t xml:space="preserve"> provádění díla (dále jen „harmonogram“)</w:t>
      </w:r>
      <w:r>
        <w:rPr>
          <w:lang w:val="cs-CZ"/>
        </w:rPr>
        <w:t>, zhotovitel je povinen</w:t>
      </w:r>
      <w:r w:rsidR="00B03A0D">
        <w:rPr>
          <w:lang w:val="cs-CZ"/>
        </w:rPr>
        <w:t xml:space="preserve"> </w:t>
      </w:r>
      <w:r w:rsidR="00CF5574">
        <w:rPr>
          <w:lang w:val="cs-CZ"/>
        </w:rPr>
        <w:t>vypracovaný harmonogram</w:t>
      </w:r>
      <w:r w:rsidR="00B03A0D">
        <w:rPr>
          <w:lang w:val="cs-CZ"/>
        </w:rPr>
        <w:t xml:space="preserve"> </w:t>
      </w:r>
      <w:r>
        <w:rPr>
          <w:lang w:val="cs-CZ"/>
        </w:rPr>
        <w:t xml:space="preserve">objednateli </w:t>
      </w:r>
      <w:r w:rsidR="00B03A0D">
        <w:rPr>
          <w:lang w:val="cs-CZ"/>
        </w:rPr>
        <w:t xml:space="preserve">předat </w:t>
      </w:r>
      <w:r>
        <w:rPr>
          <w:lang w:val="cs-CZ"/>
        </w:rPr>
        <w:t>ve lhůtě stanovené v</w:t>
      </w:r>
      <w:r w:rsidR="00CF5574">
        <w:rPr>
          <w:lang w:val="cs-CZ"/>
        </w:rPr>
        <w:t>ýzvou</w:t>
      </w:r>
      <w:r w:rsidR="00B03A0D">
        <w:rPr>
          <w:lang w:val="cs-CZ"/>
        </w:rPr>
        <w:t>.</w:t>
      </w:r>
      <w:bookmarkEnd w:id="11"/>
      <w:r w:rsidR="00CF5574">
        <w:rPr>
          <w:lang w:val="cs-CZ"/>
        </w:rPr>
        <w:t xml:space="preserve"> Obdobně je technický dozor objednatele oprávněn požadovat vypracování revidovaného harmonogramu kdykoliv předchozí harmonogram nesouhlasí se skutečným postupem prací nebo jinými povinnostmi zhotovitele dle této smlouvy.</w:t>
      </w:r>
    </w:p>
    <w:p w14:paraId="3884B07F" w14:textId="77777777" w:rsidR="00B03A0D" w:rsidRDefault="00B03A0D" w:rsidP="00B03A0D">
      <w:pPr>
        <w:pStyle w:val="Meziodstavce"/>
      </w:pPr>
    </w:p>
    <w:p w14:paraId="5573C7DC" w14:textId="77777777" w:rsidR="009741EB" w:rsidRPr="00B12275" w:rsidRDefault="00CF5574" w:rsidP="00B12275">
      <w:pPr>
        <w:pStyle w:val="lneksmlouvytextPVL"/>
        <w:rPr>
          <w:rFonts w:cs="Arial"/>
        </w:rPr>
      </w:pPr>
      <w:r>
        <w:t>Výzva k předložení harmonogramu dle odst. 7</w:t>
      </w:r>
      <w:r w:rsidR="00780C6F">
        <w:rPr>
          <w:lang w:val="cs-CZ"/>
        </w:rPr>
        <w:t>.</w:t>
      </w:r>
      <w:r>
        <w:t xml:space="preserve"> tohoto článku může být provedena jakýmikoliv prostředky, avšak musí být bez zbytečného odkladu zapsána do stavebního deníku. Za </w:t>
      </w:r>
      <w:r>
        <w:lastRenderedPageBreak/>
        <w:t>předaný v souladu s odst. 7</w:t>
      </w:r>
      <w:r w:rsidR="00780C6F">
        <w:rPr>
          <w:lang w:val="cs-CZ"/>
        </w:rPr>
        <w:t>.</w:t>
      </w:r>
      <w:r>
        <w:t xml:space="preserve"> tohoto článku se harmonogram považuje i v případě, že jej zhotovitel vložil na samostatný list stavebního deníku.</w:t>
      </w:r>
    </w:p>
    <w:p w14:paraId="55C726F3" w14:textId="77777777" w:rsidR="004F26D0" w:rsidRDefault="004F26D0" w:rsidP="00B12275">
      <w:pPr>
        <w:pStyle w:val="Meziodstavce"/>
        <w:rPr>
          <w:lang w:val="cs-CZ"/>
        </w:rPr>
      </w:pPr>
    </w:p>
    <w:p w14:paraId="2ACCBEFD" w14:textId="77777777" w:rsidR="009741EB" w:rsidRDefault="00EB5600" w:rsidP="009741EB">
      <w:pPr>
        <w:pStyle w:val="lneksmlouvynadpisPVL"/>
      </w:pPr>
      <w:r>
        <w:rPr>
          <w:lang w:val="cs-CZ"/>
        </w:rPr>
        <w:t>Technick</w:t>
      </w:r>
      <w:r w:rsidR="006C46FF">
        <w:rPr>
          <w:lang w:val="cs-CZ"/>
        </w:rPr>
        <w:t>á přejímka</w:t>
      </w:r>
      <w:r>
        <w:rPr>
          <w:lang w:val="cs-CZ"/>
        </w:rPr>
        <w:t xml:space="preserve"> a p</w:t>
      </w:r>
      <w:proofErr w:type="spellStart"/>
      <w:r w:rsidR="009741EB">
        <w:t>ředání</w:t>
      </w:r>
      <w:proofErr w:type="spellEnd"/>
      <w:r w:rsidR="009741EB">
        <w:t xml:space="preserve"> a převzetí</w:t>
      </w:r>
      <w:r>
        <w:rPr>
          <w:lang w:val="cs-CZ"/>
        </w:rPr>
        <w:t xml:space="preserve"> dokončeného</w:t>
      </w:r>
      <w:r w:rsidR="009741EB">
        <w:t xml:space="preserve"> díla</w:t>
      </w:r>
    </w:p>
    <w:p w14:paraId="0BC7A915" w14:textId="77777777" w:rsidR="009741EB" w:rsidRDefault="009741EB" w:rsidP="009741EB">
      <w:pPr>
        <w:pStyle w:val="lneksmlouvytextPVL"/>
      </w:pPr>
      <w:r>
        <w:t>Předmět plnění – dílo specifikované touto smlouvou je po dokončení</w:t>
      </w:r>
      <w:r w:rsidR="00EB5600">
        <w:rPr>
          <w:lang w:val="cs-CZ"/>
        </w:rPr>
        <w:t xml:space="preserve"> </w:t>
      </w:r>
      <w:r w:rsidR="00EB5600" w:rsidRPr="00422035">
        <w:rPr>
          <w:lang w:val="cs-CZ"/>
        </w:rPr>
        <w:t xml:space="preserve">stavebních </w:t>
      </w:r>
      <w:r w:rsidR="00B370CD" w:rsidRPr="00422035">
        <w:rPr>
          <w:lang w:val="cs-CZ"/>
        </w:rPr>
        <w:t xml:space="preserve">a montážních </w:t>
      </w:r>
      <w:r w:rsidR="00EB5600" w:rsidRPr="00422035">
        <w:rPr>
          <w:lang w:val="cs-CZ"/>
        </w:rPr>
        <w:t>prací</w:t>
      </w:r>
      <w:r w:rsidRPr="00422035">
        <w:t xml:space="preserve"> předmětem </w:t>
      </w:r>
      <w:r w:rsidR="00EB5600" w:rsidRPr="00422035">
        <w:rPr>
          <w:lang w:val="cs-CZ"/>
        </w:rPr>
        <w:t xml:space="preserve">technické </w:t>
      </w:r>
      <w:r w:rsidRPr="00422035">
        <w:t>přejím</w:t>
      </w:r>
      <w:r w:rsidR="006C46FF" w:rsidRPr="00422035">
        <w:rPr>
          <w:lang w:val="cs-CZ"/>
        </w:rPr>
        <w:t>ky</w:t>
      </w:r>
      <w:r w:rsidRPr="00422035">
        <w:t xml:space="preserve">. </w:t>
      </w:r>
      <w:r w:rsidR="006C46FF" w:rsidRPr="00422035">
        <w:rPr>
          <w:lang w:val="cs-CZ"/>
        </w:rPr>
        <w:t>Technická</w:t>
      </w:r>
      <w:r w:rsidR="00EB5600" w:rsidRPr="00422035">
        <w:rPr>
          <w:lang w:val="cs-CZ"/>
        </w:rPr>
        <w:t xml:space="preserve"> p</w:t>
      </w:r>
      <w:proofErr w:type="spellStart"/>
      <w:r w:rsidRPr="00422035">
        <w:t>řejím</w:t>
      </w:r>
      <w:r w:rsidR="006C46FF" w:rsidRPr="00422035">
        <w:rPr>
          <w:lang w:val="cs-CZ"/>
        </w:rPr>
        <w:t>ka</w:t>
      </w:r>
      <w:proofErr w:type="spellEnd"/>
      <w:r w:rsidRPr="00422035">
        <w:t xml:space="preserve"> je proces </w:t>
      </w:r>
      <w:r w:rsidR="006C46FF" w:rsidRPr="00422035">
        <w:rPr>
          <w:lang w:val="cs-CZ"/>
        </w:rPr>
        <w:t>technické kontroly</w:t>
      </w:r>
      <w:r w:rsidR="00780C6F" w:rsidRPr="00422035">
        <w:rPr>
          <w:lang w:val="cs-CZ"/>
        </w:rPr>
        <w:t xml:space="preserve"> </w:t>
      </w:r>
      <w:r w:rsidRPr="00422035">
        <w:t>díla nebo jeho částí</w:t>
      </w:r>
      <w:r w:rsidR="00EB5600" w:rsidRPr="00422035">
        <w:rPr>
          <w:lang w:val="cs-CZ"/>
        </w:rPr>
        <w:t xml:space="preserve"> po dokončení stavebních</w:t>
      </w:r>
      <w:r w:rsidR="00B370CD" w:rsidRPr="00422035">
        <w:rPr>
          <w:lang w:val="cs-CZ"/>
        </w:rPr>
        <w:t xml:space="preserve"> a montážních</w:t>
      </w:r>
      <w:r w:rsidR="00EB5600" w:rsidRPr="00422035">
        <w:rPr>
          <w:lang w:val="cs-CZ"/>
        </w:rPr>
        <w:t xml:space="preserve"> prací na díle nebo jeho části</w:t>
      </w:r>
      <w:r w:rsidR="006C46FF" w:rsidRPr="00422035">
        <w:rPr>
          <w:lang w:val="cs-CZ"/>
        </w:rPr>
        <w:t xml:space="preserve"> v</w:t>
      </w:r>
      <w:r w:rsidR="0092268B" w:rsidRPr="00422035">
        <w:rPr>
          <w:lang w:val="cs-CZ"/>
        </w:rPr>
        <w:t>e lhůtě dle</w:t>
      </w:r>
      <w:r w:rsidR="008070CB" w:rsidRPr="00422035">
        <w:rPr>
          <w:lang w:val="cs-CZ"/>
        </w:rPr>
        <w:t xml:space="preserve"> čl. </w:t>
      </w:r>
      <w:r w:rsidR="008070CB" w:rsidRPr="00422035">
        <w:rPr>
          <w:lang w:val="cs-CZ"/>
        </w:rPr>
        <w:fldChar w:fldCharType="begin"/>
      </w:r>
      <w:r w:rsidR="008070CB" w:rsidRPr="00422035">
        <w:rPr>
          <w:lang w:val="cs-CZ"/>
        </w:rPr>
        <w:instrText xml:space="preserve"> REF _Ref473801722 \n \h </w:instrText>
      </w:r>
      <w:r w:rsidR="00422035">
        <w:rPr>
          <w:lang w:val="cs-CZ"/>
        </w:rPr>
        <w:instrText xml:space="preserve"> \* MERGEFORMAT </w:instrText>
      </w:r>
      <w:r w:rsidR="008070CB" w:rsidRPr="00422035">
        <w:rPr>
          <w:lang w:val="cs-CZ"/>
        </w:rPr>
      </w:r>
      <w:r w:rsidR="008070CB" w:rsidRPr="00422035">
        <w:rPr>
          <w:lang w:val="cs-CZ"/>
        </w:rPr>
        <w:fldChar w:fldCharType="separate"/>
      </w:r>
      <w:r w:rsidR="00E66395">
        <w:rPr>
          <w:lang w:val="cs-CZ"/>
        </w:rPr>
        <w:t xml:space="preserve">II. </w:t>
      </w:r>
      <w:r w:rsidR="008070CB" w:rsidRPr="00422035">
        <w:rPr>
          <w:lang w:val="cs-CZ"/>
        </w:rPr>
        <w:fldChar w:fldCharType="end"/>
      </w:r>
      <w:r w:rsidR="008070CB" w:rsidRPr="00422035">
        <w:rPr>
          <w:lang w:val="cs-CZ"/>
        </w:rPr>
        <w:t xml:space="preserve"> odst. </w:t>
      </w:r>
      <w:r w:rsidR="008070CB" w:rsidRPr="00422035">
        <w:rPr>
          <w:lang w:val="cs-CZ"/>
        </w:rPr>
        <w:fldChar w:fldCharType="begin"/>
      </w:r>
      <w:r w:rsidR="008070CB" w:rsidRPr="00422035">
        <w:rPr>
          <w:lang w:val="cs-CZ"/>
        </w:rPr>
        <w:instrText xml:space="preserve"> REF _Ref473801726 \n \h </w:instrText>
      </w:r>
      <w:r w:rsidR="00422035">
        <w:rPr>
          <w:lang w:val="cs-CZ"/>
        </w:rPr>
        <w:instrText xml:space="preserve"> \* MERGEFORMAT </w:instrText>
      </w:r>
      <w:r w:rsidR="008070CB" w:rsidRPr="00422035">
        <w:rPr>
          <w:lang w:val="cs-CZ"/>
        </w:rPr>
      </w:r>
      <w:r w:rsidR="008070CB" w:rsidRPr="00422035">
        <w:rPr>
          <w:lang w:val="cs-CZ"/>
        </w:rPr>
        <w:fldChar w:fldCharType="separate"/>
      </w:r>
      <w:r w:rsidR="00E66395">
        <w:rPr>
          <w:lang w:val="cs-CZ"/>
        </w:rPr>
        <w:t>1</w:t>
      </w:r>
      <w:r w:rsidR="008070CB" w:rsidRPr="00422035">
        <w:rPr>
          <w:lang w:val="cs-CZ"/>
        </w:rPr>
        <w:fldChar w:fldCharType="end"/>
      </w:r>
      <w:r w:rsidR="00827CC2" w:rsidRPr="00422035">
        <w:rPr>
          <w:lang w:val="cs-CZ"/>
        </w:rPr>
        <w:t>.</w:t>
      </w:r>
      <w:r w:rsidR="008070CB" w:rsidRPr="00422035">
        <w:rPr>
          <w:lang w:val="cs-CZ"/>
        </w:rPr>
        <w:t xml:space="preserve"> písm. </w:t>
      </w:r>
      <w:r w:rsidR="008070CB" w:rsidRPr="00422035">
        <w:rPr>
          <w:lang w:val="cs-CZ"/>
        </w:rPr>
        <w:fldChar w:fldCharType="begin"/>
      </w:r>
      <w:r w:rsidR="008070CB" w:rsidRPr="00422035">
        <w:rPr>
          <w:lang w:val="cs-CZ"/>
        </w:rPr>
        <w:instrText xml:space="preserve"> REF _Ref473801863 \n \h </w:instrText>
      </w:r>
      <w:r w:rsidR="00422035">
        <w:rPr>
          <w:lang w:val="cs-CZ"/>
        </w:rPr>
        <w:instrText xml:space="preserve"> \* MERGEFORMAT </w:instrText>
      </w:r>
      <w:r w:rsidR="008070CB" w:rsidRPr="00422035">
        <w:rPr>
          <w:lang w:val="cs-CZ"/>
        </w:rPr>
      </w:r>
      <w:r w:rsidR="008070CB" w:rsidRPr="00422035">
        <w:rPr>
          <w:lang w:val="cs-CZ"/>
        </w:rPr>
        <w:fldChar w:fldCharType="separate"/>
      </w:r>
      <w:r w:rsidR="00E66395">
        <w:rPr>
          <w:lang w:val="cs-CZ"/>
        </w:rPr>
        <w:t>b)</w:t>
      </w:r>
      <w:r w:rsidR="008070CB" w:rsidRPr="00422035">
        <w:rPr>
          <w:lang w:val="cs-CZ"/>
        </w:rPr>
        <w:fldChar w:fldCharType="end"/>
      </w:r>
      <w:r w:rsidR="00687F32" w:rsidRPr="00422035">
        <w:rPr>
          <w:lang w:val="cs-CZ"/>
        </w:rPr>
        <w:t xml:space="preserve"> této smlouvy.</w:t>
      </w:r>
      <w:r w:rsidR="00B370CD" w:rsidRPr="00422035">
        <w:rPr>
          <w:lang w:val="cs-CZ"/>
        </w:rPr>
        <w:t xml:space="preserve"> Při technické přejímce bude</w:t>
      </w:r>
      <w:r w:rsidR="00B370CD">
        <w:rPr>
          <w:lang w:val="cs-CZ"/>
        </w:rPr>
        <w:t xml:space="preserve"> zejména provedena kontrola stavebních a montážních prací se zaměřením na úplnost a kvalitu za účelem zjištění, zda takové práce odpovídají požadovanému rozsahu, technickým specifikacím, normám a</w:t>
      </w:r>
      <w:r w:rsidR="00422035">
        <w:rPr>
          <w:lang w:val="cs-CZ"/>
        </w:rPr>
        <w:t> </w:t>
      </w:r>
      <w:r w:rsidR="00B370CD">
        <w:rPr>
          <w:lang w:val="cs-CZ"/>
        </w:rPr>
        <w:t>dalším podmínkám definovaným v této smlouvě</w:t>
      </w:r>
      <w:r w:rsidR="00B370CD">
        <w:t>.</w:t>
      </w:r>
      <w:r w:rsidR="00B370CD">
        <w:rPr>
          <w:lang w:val="cs-CZ"/>
        </w:rPr>
        <w:t xml:space="preserve"> V zápisu o technické přejímce dle odst. 9</w:t>
      </w:r>
      <w:r w:rsidR="00827CC2">
        <w:rPr>
          <w:lang w:val="cs-CZ"/>
        </w:rPr>
        <w:t>.</w:t>
      </w:r>
      <w:r w:rsidR="00B370CD">
        <w:rPr>
          <w:lang w:val="cs-CZ"/>
        </w:rPr>
        <w:t xml:space="preserve"> tohoto článku bude potvrzena úplnost a kvalita dokončených stavebních a montážních prací</w:t>
      </w:r>
      <w:r>
        <w:t>.</w:t>
      </w:r>
    </w:p>
    <w:p w14:paraId="05AE54D0" w14:textId="77777777" w:rsidR="009741EB" w:rsidRDefault="009741EB" w:rsidP="009741EB">
      <w:pPr>
        <w:pStyle w:val="Meziodstavce"/>
      </w:pPr>
    </w:p>
    <w:p w14:paraId="0BF85C4C" w14:textId="77777777" w:rsidR="006C46FF" w:rsidRPr="006C46FF" w:rsidRDefault="006C46FF" w:rsidP="009741EB">
      <w:pPr>
        <w:pStyle w:val="lneksmlouvytextPVL"/>
      </w:pPr>
      <w:bookmarkStart w:id="12" w:name="_Ref473801647"/>
      <w:r>
        <w:rPr>
          <w:lang w:val="cs-CZ"/>
        </w:rPr>
        <w:t>Předání a převzetí dokončeného díla je předmětem přejímacího řízení. Přejímací řízení je proces předání a převzetí kompletního díla nebo jeho části v</w:t>
      </w:r>
      <w:r w:rsidR="0092268B">
        <w:rPr>
          <w:lang w:val="cs-CZ"/>
        </w:rPr>
        <w:t>e lhůtě dle</w:t>
      </w:r>
      <w:r>
        <w:rPr>
          <w:lang w:val="cs-CZ"/>
        </w:rPr>
        <w:t> čl.</w:t>
      </w:r>
      <w:r w:rsidR="008070CB">
        <w:rPr>
          <w:lang w:val="cs-CZ"/>
        </w:rPr>
        <w:t xml:space="preserve"> </w:t>
      </w:r>
      <w:r w:rsidR="008070CB">
        <w:rPr>
          <w:lang w:val="cs-CZ"/>
        </w:rPr>
        <w:fldChar w:fldCharType="begin"/>
      </w:r>
      <w:r w:rsidR="008070CB">
        <w:rPr>
          <w:lang w:val="cs-CZ"/>
        </w:rPr>
        <w:instrText xml:space="preserve"> REF _Ref473801722 \n \h </w:instrText>
      </w:r>
      <w:r w:rsidR="008070CB">
        <w:rPr>
          <w:lang w:val="cs-CZ"/>
        </w:rPr>
      </w:r>
      <w:r w:rsidR="008070CB">
        <w:rPr>
          <w:lang w:val="cs-CZ"/>
        </w:rPr>
        <w:fldChar w:fldCharType="separate"/>
      </w:r>
      <w:r w:rsidR="00E66395">
        <w:rPr>
          <w:lang w:val="cs-CZ"/>
        </w:rPr>
        <w:t xml:space="preserve">II. </w:t>
      </w:r>
      <w:r w:rsidR="008070CB">
        <w:rPr>
          <w:lang w:val="cs-CZ"/>
        </w:rPr>
        <w:fldChar w:fldCharType="end"/>
      </w:r>
      <w:r>
        <w:rPr>
          <w:lang w:val="cs-CZ"/>
        </w:rPr>
        <w:t xml:space="preserve"> </w:t>
      </w:r>
      <w:r w:rsidR="008070CB">
        <w:rPr>
          <w:lang w:val="cs-CZ"/>
        </w:rPr>
        <w:t xml:space="preserve">odst. </w:t>
      </w:r>
      <w:r w:rsidR="008070CB">
        <w:rPr>
          <w:lang w:val="cs-CZ"/>
        </w:rPr>
        <w:fldChar w:fldCharType="begin"/>
      </w:r>
      <w:r w:rsidR="008070CB">
        <w:rPr>
          <w:lang w:val="cs-CZ"/>
        </w:rPr>
        <w:instrText xml:space="preserve"> REF _Ref473801726 \n \h </w:instrText>
      </w:r>
      <w:r w:rsidR="008070CB">
        <w:rPr>
          <w:lang w:val="cs-CZ"/>
        </w:rPr>
      </w:r>
      <w:r w:rsidR="008070CB">
        <w:rPr>
          <w:lang w:val="cs-CZ"/>
        </w:rPr>
        <w:fldChar w:fldCharType="separate"/>
      </w:r>
      <w:r w:rsidR="00E66395">
        <w:rPr>
          <w:lang w:val="cs-CZ"/>
        </w:rPr>
        <w:t>1</w:t>
      </w:r>
      <w:r w:rsidR="008070CB">
        <w:rPr>
          <w:lang w:val="cs-CZ"/>
        </w:rPr>
        <w:fldChar w:fldCharType="end"/>
      </w:r>
      <w:r w:rsidR="00827CC2">
        <w:rPr>
          <w:lang w:val="cs-CZ"/>
        </w:rPr>
        <w:t>.</w:t>
      </w:r>
      <w:r w:rsidR="008070CB">
        <w:rPr>
          <w:lang w:val="cs-CZ"/>
        </w:rPr>
        <w:t xml:space="preserve"> písm. </w:t>
      </w:r>
      <w:r w:rsidR="008070CB">
        <w:rPr>
          <w:lang w:val="cs-CZ"/>
        </w:rPr>
        <w:fldChar w:fldCharType="begin"/>
      </w:r>
      <w:r w:rsidR="008070CB">
        <w:rPr>
          <w:lang w:val="cs-CZ"/>
        </w:rPr>
        <w:instrText xml:space="preserve"> REF _Ref473801732 \n \h </w:instrText>
      </w:r>
      <w:r w:rsidR="008070CB">
        <w:rPr>
          <w:lang w:val="cs-CZ"/>
        </w:rPr>
      </w:r>
      <w:r w:rsidR="008070CB">
        <w:rPr>
          <w:lang w:val="cs-CZ"/>
        </w:rPr>
        <w:fldChar w:fldCharType="separate"/>
      </w:r>
      <w:r w:rsidR="00E66395">
        <w:rPr>
          <w:lang w:val="cs-CZ"/>
        </w:rPr>
        <w:t>c)</w:t>
      </w:r>
      <w:r w:rsidR="008070CB">
        <w:rPr>
          <w:lang w:val="cs-CZ"/>
        </w:rPr>
        <w:fldChar w:fldCharType="end"/>
      </w:r>
      <w:r w:rsidR="008070CB">
        <w:rPr>
          <w:lang w:val="cs-CZ"/>
        </w:rPr>
        <w:t xml:space="preserve"> </w:t>
      </w:r>
      <w:r>
        <w:rPr>
          <w:lang w:val="cs-CZ"/>
        </w:rPr>
        <w:t>této smlouvy.</w:t>
      </w:r>
      <w:bookmarkEnd w:id="12"/>
    </w:p>
    <w:p w14:paraId="51F993F1" w14:textId="77777777" w:rsidR="006C46FF" w:rsidRDefault="006C46FF" w:rsidP="006C46FF">
      <w:pPr>
        <w:pStyle w:val="Meziodstavce"/>
      </w:pPr>
    </w:p>
    <w:p w14:paraId="6EAD7790" w14:textId="77777777" w:rsidR="007A7564" w:rsidRPr="007A7564" w:rsidRDefault="00F17D70" w:rsidP="009741EB">
      <w:pPr>
        <w:pStyle w:val="lneksmlouvytextPVL"/>
      </w:pPr>
      <w:bookmarkStart w:id="13" w:name="_Ref473801663"/>
      <w:r>
        <w:rPr>
          <w:lang w:val="cs-CZ"/>
        </w:rPr>
        <w:t>V době mezi technickou přejímkou a přejímacím řízením je zhotovitel povinen</w:t>
      </w:r>
      <w:r w:rsidR="0040295D">
        <w:rPr>
          <w:lang w:val="cs-CZ"/>
        </w:rPr>
        <w:t xml:space="preserve"> p</w:t>
      </w:r>
      <w:r w:rsidR="00CF5574">
        <w:rPr>
          <w:lang w:val="cs-CZ"/>
        </w:rPr>
        <w:t xml:space="preserve">ředat objednateli </w:t>
      </w:r>
      <w:r w:rsidR="00B370CD">
        <w:rPr>
          <w:lang w:val="cs-CZ"/>
        </w:rPr>
        <w:t>veškeré dokumenty dle čl. I. odst. 7</w:t>
      </w:r>
      <w:r w:rsidR="00827CC2">
        <w:rPr>
          <w:lang w:val="cs-CZ"/>
        </w:rPr>
        <w:t>.</w:t>
      </w:r>
      <w:r w:rsidR="00B370CD">
        <w:rPr>
          <w:lang w:val="cs-CZ"/>
        </w:rPr>
        <w:t xml:space="preserve"> této smlouvy</w:t>
      </w:r>
      <w:r>
        <w:rPr>
          <w:lang w:val="cs-CZ"/>
        </w:rPr>
        <w:t>. Objednatel v uvedené době provede kontrolu správnosti a úplnosti dokumentů předaných při technické přejímce.</w:t>
      </w:r>
      <w:r w:rsidR="00852E0B">
        <w:rPr>
          <w:lang w:val="cs-CZ"/>
        </w:rPr>
        <w:t xml:space="preserve"> Smluvní strany jsou dále v uvedené době oprávněny uzavřít dodatek k této smlouvě na základě přehle</w:t>
      </w:r>
      <w:r w:rsidR="008070CB">
        <w:rPr>
          <w:lang w:val="cs-CZ"/>
        </w:rPr>
        <w:t>du dodatečných prací</w:t>
      </w:r>
      <w:r w:rsidR="00BC6582">
        <w:rPr>
          <w:lang w:val="cs-CZ"/>
        </w:rPr>
        <w:t xml:space="preserve"> předaného a odsouhlaseného</w:t>
      </w:r>
      <w:r w:rsidR="008070CB">
        <w:rPr>
          <w:lang w:val="cs-CZ"/>
        </w:rPr>
        <w:t xml:space="preserve"> dle čl. </w:t>
      </w:r>
      <w:r w:rsidR="008070CB">
        <w:rPr>
          <w:lang w:val="cs-CZ"/>
        </w:rPr>
        <w:fldChar w:fldCharType="begin"/>
      </w:r>
      <w:r w:rsidR="008070CB">
        <w:rPr>
          <w:lang w:val="cs-CZ"/>
        </w:rPr>
        <w:instrText xml:space="preserve"> REF _Ref473801701 \n \h </w:instrText>
      </w:r>
      <w:r w:rsidR="008070CB">
        <w:rPr>
          <w:lang w:val="cs-CZ"/>
        </w:rPr>
      </w:r>
      <w:r w:rsidR="008070CB">
        <w:rPr>
          <w:lang w:val="cs-CZ"/>
        </w:rPr>
        <w:fldChar w:fldCharType="separate"/>
      </w:r>
      <w:r w:rsidR="00E66395">
        <w:rPr>
          <w:lang w:val="cs-CZ"/>
        </w:rPr>
        <w:t xml:space="preserve">III. </w:t>
      </w:r>
      <w:r w:rsidR="008070CB">
        <w:rPr>
          <w:lang w:val="cs-CZ"/>
        </w:rPr>
        <w:fldChar w:fldCharType="end"/>
      </w:r>
      <w:r w:rsidR="008070CB">
        <w:rPr>
          <w:lang w:val="cs-CZ"/>
        </w:rPr>
        <w:t>odst.</w:t>
      </w:r>
      <w:r w:rsidR="006B32C0">
        <w:rPr>
          <w:lang w:val="cs-CZ"/>
        </w:rPr>
        <w:t xml:space="preserve"> </w:t>
      </w:r>
      <w:r w:rsidR="007D2BDB">
        <w:rPr>
          <w:lang w:val="cs-CZ"/>
        </w:rPr>
        <w:t>5</w:t>
      </w:r>
      <w:r w:rsidR="00827CC2">
        <w:rPr>
          <w:lang w:val="cs-CZ"/>
        </w:rPr>
        <w:t>.</w:t>
      </w:r>
      <w:r w:rsidR="00852E0B">
        <w:rPr>
          <w:lang w:val="cs-CZ"/>
        </w:rPr>
        <w:t xml:space="preserve"> této smlouvy.</w:t>
      </w:r>
      <w:bookmarkEnd w:id="13"/>
    </w:p>
    <w:p w14:paraId="0FD0C88D" w14:textId="77777777" w:rsidR="007A7564" w:rsidRDefault="007A7564" w:rsidP="007A7564">
      <w:pPr>
        <w:pStyle w:val="Meziodstavce"/>
      </w:pPr>
    </w:p>
    <w:p w14:paraId="57AA78CD" w14:textId="77777777" w:rsidR="004723E7" w:rsidRPr="004723E7" w:rsidRDefault="00D77652" w:rsidP="009741EB">
      <w:pPr>
        <w:pStyle w:val="lneksmlouvytextPVL"/>
      </w:pPr>
      <w:r>
        <w:rPr>
          <w:lang w:val="cs-CZ"/>
        </w:rPr>
        <w:t xml:space="preserve">Bude-li objednatelem zjištěn nedostatek při kontrole dokumentů dle </w:t>
      </w:r>
      <w:r w:rsidR="008070CB" w:rsidRPr="006E6FE8">
        <w:rPr>
          <w:lang w:val="cs-CZ"/>
        </w:rPr>
        <w:t xml:space="preserve">odst. </w:t>
      </w:r>
      <w:r w:rsidR="008070CB" w:rsidRPr="006E6FE8">
        <w:rPr>
          <w:lang w:val="cs-CZ"/>
        </w:rPr>
        <w:fldChar w:fldCharType="begin"/>
      </w:r>
      <w:r w:rsidR="008070CB" w:rsidRPr="006E6FE8">
        <w:rPr>
          <w:lang w:val="cs-CZ"/>
        </w:rPr>
        <w:instrText xml:space="preserve"> REF _Ref473801663 \n \h </w:instrText>
      </w:r>
      <w:r w:rsidR="006E6FE8">
        <w:rPr>
          <w:lang w:val="cs-CZ"/>
        </w:rPr>
        <w:instrText xml:space="preserve"> \* MERGEFORMAT </w:instrText>
      </w:r>
      <w:r w:rsidR="008070CB" w:rsidRPr="006E6FE8">
        <w:rPr>
          <w:lang w:val="cs-CZ"/>
        </w:rPr>
      </w:r>
      <w:r w:rsidR="008070CB" w:rsidRPr="006E6FE8">
        <w:rPr>
          <w:lang w:val="cs-CZ"/>
        </w:rPr>
        <w:fldChar w:fldCharType="separate"/>
      </w:r>
      <w:r w:rsidR="00E66395">
        <w:rPr>
          <w:lang w:val="cs-CZ"/>
        </w:rPr>
        <w:t>3</w:t>
      </w:r>
      <w:r w:rsidR="008070CB" w:rsidRPr="006E6FE8">
        <w:rPr>
          <w:lang w:val="cs-CZ"/>
        </w:rPr>
        <w:fldChar w:fldCharType="end"/>
      </w:r>
      <w:r w:rsidR="00C1675C" w:rsidRPr="006E6FE8">
        <w:rPr>
          <w:lang w:val="cs-CZ"/>
        </w:rPr>
        <w:t>.</w:t>
      </w:r>
      <w:r w:rsidRPr="006E6FE8">
        <w:rPr>
          <w:lang w:val="cs-CZ"/>
        </w:rPr>
        <w:t xml:space="preserve"> tohoto článku</w:t>
      </w:r>
      <w:r>
        <w:rPr>
          <w:lang w:val="cs-CZ"/>
        </w:rPr>
        <w:t>, informuje o tom bezodkladně</w:t>
      </w:r>
      <w:r w:rsidR="00E10168">
        <w:rPr>
          <w:lang w:val="cs-CZ"/>
        </w:rPr>
        <w:t xml:space="preserve">, nejpozději však do </w:t>
      </w:r>
      <w:r w:rsidR="00B370CD">
        <w:rPr>
          <w:lang w:val="cs-CZ"/>
        </w:rPr>
        <w:t>15</w:t>
      </w:r>
      <w:r w:rsidR="00E10168">
        <w:rPr>
          <w:lang w:val="cs-CZ"/>
        </w:rPr>
        <w:t xml:space="preserve"> kalendářních dn</w:t>
      </w:r>
      <w:r w:rsidR="00CF5574">
        <w:rPr>
          <w:lang w:val="cs-CZ"/>
        </w:rPr>
        <w:t>í</w:t>
      </w:r>
      <w:r w:rsidR="00E10168">
        <w:rPr>
          <w:lang w:val="cs-CZ"/>
        </w:rPr>
        <w:t xml:space="preserve"> od </w:t>
      </w:r>
      <w:r w:rsidR="00B370CD">
        <w:rPr>
          <w:lang w:val="cs-CZ"/>
        </w:rPr>
        <w:t>předání dokumentů dle odst. 3</w:t>
      </w:r>
      <w:r w:rsidR="00827CC2">
        <w:rPr>
          <w:lang w:val="cs-CZ"/>
        </w:rPr>
        <w:t>.</w:t>
      </w:r>
      <w:r w:rsidR="00B370CD">
        <w:rPr>
          <w:lang w:val="cs-CZ"/>
        </w:rPr>
        <w:t xml:space="preserve"> tohoto článku</w:t>
      </w:r>
      <w:r>
        <w:rPr>
          <w:lang w:val="cs-CZ"/>
        </w:rPr>
        <w:t>. Zho</w:t>
      </w:r>
      <w:r w:rsidR="008B1AFE">
        <w:rPr>
          <w:lang w:val="cs-CZ"/>
        </w:rPr>
        <w:t>tovitel je povinen vytýkané nedostatky</w:t>
      </w:r>
      <w:r w:rsidR="00D279D7">
        <w:rPr>
          <w:lang w:val="cs-CZ"/>
        </w:rPr>
        <w:t xml:space="preserve"> odstranit </w:t>
      </w:r>
      <w:r w:rsidR="00B370CD">
        <w:rPr>
          <w:lang w:val="cs-CZ"/>
        </w:rPr>
        <w:t>do předání a</w:t>
      </w:r>
      <w:r w:rsidR="00422035">
        <w:rPr>
          <w:lang w:val="cs-CZ"/>
        </w:rPr>
        <w:t> </w:t>
      </w:r>
      <w:r w:rsidR="00B370CD">
        <w:rPr>
          <w:lang w:val="cs-CZ"/>
        </w:rPr>
        <w:t>převzetí díla</w:t>
      </w:r>
      <w:r>
        <w:rPr>
          <w:lang w:val="cs-CZ"/>
        </w:rPr>
        <w:t xml:space="preserve">. </w:t>
      </w:r>
      <w:r w:rsidR="00E10168">
        <w:rPr>
          <w:lang w:val="cs-CZ"/>
        </w:rPr>
        <w:t xml:space="preserve">Přejímací řízení dle </w:t>
      </w:r>
      <w:r w:rsidR="00E10168" w:rsidRPr="006E6FE8">
        <w:rPr>
          <w:lang w:val="cs-CZ"/>
        </w:rPr>
        <w:t xml:space="preserve">odst. </w:t>
      </w:r>
      <w:r w:rsidR="008070CB" w:rsidRPr="006E6FE8">
        <w:rPr>
          <w:lang w:val="cs-CZ"/>
        </w:rPr>
        <w:fldChar w:fldCharType="begin"/>
      </w:r>
      <w:r w:rsidR="008070CB" w:rsidRPr="006E6FE8">
        <w:rPr>
          <w:lang w:val="cs-CZ"/>
        </w:rPr>
        <w:instrText xml:space="preserve"> REF _Ref473801647 \n \h </w:instrText>
      </w:r>
      <w:r w:rsidR="006E6FE8">
        <w:rPr>
          <w:lang w:val="cs-CZ"/>
        </w:rPr>
        <w:instrText xml:space="preserve"> \* MERGEFORMAT </w:instrText>
      </w:r>
      <w:r w:rsidR="008070CB" w:rsidRPr="006E6FE8">
        <w:rPr>
          <w:lang w:val="cs-CZ"/>
        </w:rPr>
      </w:r>
      <w:r w:rsidR="008070CB" w:rsidRPr="006E6FE8">
        <w:rPr>
          <w:lang w:val="cs-CZ"/>
        </w:rPr>
        <w:fldChar w:fldCharType="separate"/>
      </w:r>
      <w:r w:rsidR="00E66395">
        <w:rPr>
          <w:lang w:val="cs-CZ"/>
        </w:rPr>
        <w:t>2</w:t>
      </w:r>
      <w:r w:rsidR="008070CB" w:rsidRPr="006E6FE8">
        <w:rPr>
          <w:lang w:val="cs-CZ"/>
        </w:rPr>
        <w:fldChar w:fldCharType="end"/>
      </w:r>
      <w:r w:rsidR="00C1675C" w:rsidRPr="006E6FE8">
        <w:rPr>
          <w:lang w:val="cs-CZ"/>
        </w:rPr>
        <w:t>.</w:t>
      </w:r>
      <w:r w:rsidR="00E10168" w:rsidRPr="006E6FE8">
        <w:rPr>
          <w:lang w:val="cs-CZ"/>
        </w:rPr>
        <w:t xml:space="preserve"> tohoto článku</w:t>
      </w:r>
      <w:r w:rsidR="00E10168">
        <w:rPr>
          <w:lang w:val="cs-CZ"/>
        </w:rPr>
        <w:t xml:space="preserve"> nelze provést do odstranění </w:t>
      </w:r>
      <w:r w:rsidR="00172CAB">
        <w:rPr>
          <w:lang w:val="cs-CZ"/>
        </w:rPr>
        <w:t xml:space="preserve">vytýkaných </w:t>
      </w:r>
      <w:r w:rsidR="00E10168">
        <w:rPr>
          <w:lang w:val="cs-CZ"/>
        </w:rPr>
        <w:t>nedostatků nebo zjištění, že objednatelem vytý</w:t>
      </w:r>
      <w:r w:rsidR="00172CAB">
        <w:rPr>
          <w:lang w:val="cs-CZ"/>
        </w:rPr>
        <w:t xml:space="preserve">kané nedostatky </w:t>
      </w:r>
      <w:r w:rsidR="00E10168">
        <w:rPr>
          <w:lang w:val="cs-CZ"/>
        </w:rPr>
        <w:t xml:space="preserve">byly </w:t>
      </w:r>
      <w:r w:rsidR="00172CAB">
        <w:rPr>
          <w:lang w:val="cs-CZ"/>
        </w:rPr>
        <w:t>ne</w:t>
      </w:r>
      <w:r w:rsidR="00E10168">
        <w:rPr>
          <w:lang w:val="cs-CZ"/>
        </w:rPr>
        <w:t>oprávněné.</w:t>
      </w:r>
      <w:r w:rsidR="00172CAB">
        <w:rPr>
          <w:lang w:val="cs-CZ"/>
        </w:rPr>
        <w:t xml:space="preserve"> Objednatel není oprávněn uplatni</w:t>
      </w:r>
      <w:r w:rsidR="008070CB">
        <w:rPr>
          <w:lang w:val="cs-CZ"/>
        </w:rPr>
        <w:t xml:space="preserve">t smluvní pokutu dle čl. </w:t>
      </w:r>
      <w:r w:rsidR="008070CB">
        <w:rPr>
          <w:lang w:val="cs-CZ"/>
        </w:rPr>
        <w:fldChar w:fldCharType="begin"/>
      </w:r>
      <w:r w:rsidR="008070CB">
        <w:rPr>
          <w:lang w:val="cs-CZ"/>
        </w:rPr>
        <w:instrText xml:space="preserve"> REF _Ref473801459 \n \h </w:instrText>
      </w:r>
      <w:r w:rsidR="008070CB">
        <w:rPr>
          <w:lang w:val="cs-CZ"/>
        </w:rPr>
      </w:r>
      <w:r w:rsidR="008070CB">
        <w:rPr>
          <w:lang w:val="cs-CZ"/>
        </w:rPr>
        <w:fldChar w:fldCharType="separate"/>
      </w:r>
      <w:r w:rsidR="00E66395">
        <w:rPr>
          <w:lang w:val="cs-CZ"/>
        </w:rPr>
        <w:t xml:space="preserve">IX. </w:t>
      </w:r>
      <w:r w:rsidR="008070CB">
        <w:rPr>
          <w:lang w:val="cs-CZ"/>
        </w:rPr>
        <w:fldChar w:fldCharType="end"/>
      </w:r>
      <w:r w:rsidR="008070CB">
        <w:rPr>
          <w:lang w:val="cs-CZ"/>
        </w:rPr>
        <w:t xml:space="preserve">odst. </w:t>
      </w:r>
      <w:r w:rsidR="008070CB">
        <w:rPr>
          <w:lang w:val="cs-CZ"/>
        </w:rPr>
        <w:fldChar w:fldCharType="begin"/>
      </w:r>
      <w:r w:rsidR="008070CB">
        <w:rPr>
          <w:lang w:val="cs-CZ"/>
        </w:rPr>
        <w:instrText xml:space="preserve"> REF _Ref473801463 \n \h </w:instrText>
      </w:r>
      <w:r w:rsidR="008070CB">
        <w:rPr>
          <w:lang w:val="cs-CZ"/>
        </w:rPr>
      </w:r>
      <w:r w:rsidR="008070CB">
        <w:rPr>
          <w:lang w:val="cs-CZ"/>
        </w:rPr>
        <w:fldChar w:fldCharType="separate"/>
      </w:r>
      <w:r w:rsidR="00E66395">
        <w:rPr>
          <w:lang w:val="cs-CZ"/>
        </w:rPr>
        <w:t>1</w:t>
      </w:r>
      <w:r w:rsidR="008070CB">
        <w:rPr>
          <w:lang w:val="cs-CZ"/>
        </w:rPr>
        <w:fldChar w:fldCharType="end"/>
      </w:r>
      <w:r w:rsidR="00827CC2">
        <w:rPr>
          <w:lang w:val="cs-CZ"/>
        </w:rPr>
        <w:t>.</w:t>
      </w:r>
      <w:r w:rsidR="008070CB">
        <w:rPr>
          <w:lang w:val="cs-CZ"/>
        </w:rPr>
        <w:t xml:space="preserve"> písm. </w:t>
      </w:r>
      <w:r w:rsidR="008070CB">
        <w:rPr>
          <w:lang w:val="cs-CZ"/>
        </w:rPr>
        <w:fldChar w:fldCharType="begin"/>
      </w:r>
      <w:r w:rsidR="008070CB">
        <w:rPr>
          <w:lang w:val="cs-CZ"/>
        </w:rPr>
        <w:instrText xml:space="preserve"> REF _Ref473801468 \n \h </w:instrText>
      </w:r>
      <w:r w:rsidR="008070CB">
        <w:rPr>
          <w:lang w:val="cs-CZ"/>
        </w:rPr>
      </w:r>
      <w:r w:rsidR="008070CB">
        <w:rPr>
          <w:lang w:val="cs-CZ"/>
        </w:rPr>
        <w:fldChar w:fldCharType="separate"/>
      </w:r>
      <w:r w:rsidR="00E66395">
        <w:rPr>
          <w:lang w:val="cs-CZ"/>
        </w:rPr>
        <w:t>a)</w:t>
      </w:r>
      <w:r w:rsidR="008070CB">
        <w:rPr>
          <w:lang w:val="cs-CZ"/>
        </w:rPr>
        <w:fldChar w:fldCharType="end"/>
      </w:r>
      <w:r w:rsidR="008070CB">
        <w:rPr>
          <w:lang w:val="cs-CZ"/>
        </w:rPr>
        <w:t xml:space="preserve"> </w:t>
      </w:r>
      <w:r w:rsidR="00172CAB">
        <w:rPr>
          <w:lang w:val="cs-CZ"/>
        </w:rPr>
        <w:t>této smlouvy, pokud přejímací řízení nebylo provedeno pro neodstranění vytýkaných vad, jež se ukázaly jako neoprávněné.</w:t>
      </w:r>
    </w:p>
    <w:p w14:paraId="41E9376D" w14:textId="77777777" w:rsidR="004723E7" w:rsidRDefault="004723E7" w:rsidP="004723E7">
      <w:pPr>
        <w:pStyle w:val="Meziodstavce"/>
      </w:pPr>
    </w:p>
    <w:p w14:paraId="2B001A1B" w14:textId="77777777" w:rsidR="009741EB" w:rsidRDefault="009741EB" w:rsidP="009741EB">
      <w:pPr>
        <w:pStyle w:val="lneksmlouvytextPVL"/>
      </w:pPr>
      <w:r>
        <w:t>K</w:t>
      </w:r>
      <w:r w:rsidR="003645AA">
        <w:t> </w:t>
      </w:r>
      <w:r w:rsidR="003645AA">
        <w:rPr>
          <w:lang w:val="cs-CZ"/>
        </w:rPr>
        <w:t>provedení technické přejímky a přejímacího řízení</w:t>
      </w:r>
      <w:r>
        <w:t xml:space="preserve"> vyzve zhotovitel objednatele písemně buď doručením výzvy na adresu objednatele, nebo zápisem ve stavebním deníku, </w:t>
      </w:r>
      <w:r w:rsidR="003645AA">
        <w:rPr>
          <w:lang w:val="cs-CZ"/>
        </w:rPr>
        <w:t xml:space="preserve">a to </w:t>
      </w:r>
      <w:r>
        <w:t>nejméně 10 kalendářních dní před požadovaným termínem.</w:t>
      </w:r>
    </w:p>
    <w:p w14:paraId="3DF6388E" w14:textId="77777777" w:rsidR="009741EB" w:rsidRDefault="009741EB" w:rsidP="009741EB">
      <w:pPr>
        <w:pStyle w:val="Meziodstavce"/>
      </w:pPr>
    </w:p>
    <w:p w14:paraId="29E462A6" w14:textId="77777777" w:rsidR="009741EB" w:rsidRDefault="009741EB" w:rsidP="009741EB">
      <w:pPr>
        <w:pStyle w:val="lneksmlouvytextPVL"/>
      </w:pPr>
      <w:r>
        <w:t xml:space="preserve">V případě, že po zahájení </w:t>
      </w:r>
      <w:r w:rsidR="00843F8B">
        <w:rPr>
          <w:lang w:val="cs-CZ"/>
        </w:rPr>
        <w:t xml:space="preserve">technické přejímky nebo </w:t>
      </w:r>
      <w:r>
        <w:t xml:space="preserve">přejímacího řízení jsou zjištěny okolnosti, které by bránily </w:t>
      </w:r>
      <w:r w:rsidR="00843F8B">
        <w:rPr>
          <w:lang w:val="cs-CZ"/>
        </w:rPr>
        <w:t xml:space="preserve">jejich </w:t>
      </w:r>
      <w:r>
        <w:t>dokončení, mohou smluvní strany dohodou stanovit nový termín</w:t>
      </w:r>
      <w:r w:rsidR="00843F8B">
        <w:rPr>
          <w:lang w:val="cs-CZ"/>
        </w:rPr>
        <w:t>.</w:t>
      </w:r>
      <w:r>
        <w:t xml:space="preserve"> </w:t>
      </w:r>
      <w:r w:rsidR="00843F8B">
        <w:rPr>
          <w:lang w:val="cs-CZ"/>
        </w:rPr>
        <w:t>N</w:t>
      </w:r>
      <w:proofErr w:type="spellStart"/>
      <w:r>
        <w:t>edojde-li</w:t>
      </w:r>
      <w:proofErr w:type="spellEnd"/>
      <w:r>
        <w:t xml:space="preserve"> k dohodě, je oprávněn termín </w:t>
      </w:r>
      <w:r w:rsidR="00843F8B">
        <w:rPr>
          <w:lang w:val="cs-CZ"/>
        </w:rPr>
        <w:t xml:space="preserve">stanovit </w:t>
      </w:r>
      <w:r>
        <w:t>objednatel.</w:t>
      </w:r>
      <w:r w:rsidR="00CD1B0E">
        <w:rPr>
          <w:lang w:val="cs-CZ"/>
        </w:rPr>
        <w:t xml:space="preserve"> </w:t>
      </w:r>
      <w:r w:rsidR="000F5429">
        <w:rPr>
          <w:lang w:val="cs-CZ"/>
        </w:rPr>
        <w:t>P</w:t>
      </w:r>
      <w:r w:rsidR="00CD1B0E">
        <w:rPr>
          <w:lang w:val="cs-CZ"/>
        </w:rPr>
        <w:t xml:space="preserve">rodloužení lhůty </w:t>
      </w:r>
      <w:r w:rsidR="000F5429">
        <w:rPr>
          <w:lang w:val="cs-CZ"/>
        </w:rPr>
        <w:t xml:space="preserve">pro </w:t>
      </w:r>
      <w:r w:rsidR="00CD1B0E">
        <w:rPr>
          <w:lang w:val="cs-CZ"/>
        </w:rPr>
        <w:t>předání a</w:t>
      </w:r>
      <w:r w:rsidR="00350DFA">
        <w:rPr>
          <w:lang w:val="cs-CZ"/>
        </w:rPr>
        <w:t> </w:t>
      </w:r>
      <w:r w:rsidR="00CD1B0E">
        <w:rPr>
          <w:lang w:val="cs-CZ"/>
        </w:rPr>
        <w:t>převzetí díla dle čl. II</w:t>
      </w:r>
      <w:r w:rsidR="0040782B">
        <w:rPr>
          <w:lang w:val="cs-CZ"/>
        </w:rPr>
        <w:t>.</w:t>
      </w:r>
      <w:r w:rsidR="00CD1B0E">
        <w:rPr>
          <w:lang w:val="cs-CZ"/>
        </w:rPr>
        <w:t xml:space="preserve"> odst. 1</w:t>
      </w:r>
      <w:r w:rsidR="0040782B">
        <w:rPr>
          <w:lang w:val="cs-CZ"/>
        </w:rPr>
        <w:t>.</w:t>
      </w:r>
      <w:r w:rsidR="00CD1B0E">
        <w:rPr>
          <w:lang w:val="cs-CZ"/>
        </w:rPr>
        <w:t xml:space="preserve"> písm. c) této smlouvy</w:t>
      </w:r>
      <w:r w:rsidR="000F5429">
        <w:rPr>
          <w:lang w:val="cs-CZ"/>
        </w:rPr>
        <w:t xml:space="preserve"> </w:t>
      </w:r>
      <w:r w:rsidR="007776BF">
        <w:rPr>
          <w:lang w:val="cs-CZ"/>
        </w:rPr>
        <w:t>dle tohoto odstavce</w:t>
      </w:r>
      <w:r w:rsidR="000F5429">
        <w:rPr>
          <w:lang w:val="cs-CZ"/>
        </w:rPr>
        <w:t xml:space="preserve"> může být provedeno jen </w:t>
      </w:r>
      <w:r w:rsidR="00CD1B0E">
        <w:rPr>
          <w:lang w:val="cs-CZ"/>
        </w:rPr>
        <w:t>v souladu s čl. XIV</w:t>
      </w:r>
      <w:r w:rsidR="0040782B">
        <w:rPr>
          <w:lang w:val="cs-CZ"/>
        </w:rPr>
        <w:t>.</w:t>
      </w:r>
      <w:r w:rsidR="00CD1B0E">
        <w:rPr>
          <w:lang w:val="cs-CZ"/>
        </w:rPr>
        <w:t xml:space="preserve"> odst. 8</w:t>
      </w:r>
      <w:r w:rsidR="0040782B">
        <w:rPr>
          <w:lang w:val="cs-CZ"/>
        </w:rPr>
        <w:t>.</w:t>
      </w:r>
      <w:r w:rsidR="00CD1B0E">
        <w:rPr>
          <w:lang w:val="cs-CZ"/>
        </w:rPr>
        <w:t xml:space="preserve"> této smlouvy.</w:t>
      </w:r>
    </w:p>
    <w:p w14:paraId="39A94396" w14:textId="77777777" w:rsidR="009741EB" w:rsidRDefault="009741EB" w:rsidP="009741EB">
      <w:pPr>
        <w:pStyle w:val="Meziodstavce"/>
      </w:pPr>
    </w:p>
    <w:p w14:paraId="2D929DB2" w14:textId="77777777" w:rsidR="009741EB" w:rsidRDefault="009741EB" w:rsidP="009741EB">
      <w:pPr>
        <w:pStyle w:val="lneksmlouvytextPVL"/>
      </w:pPr>
      <w:r w:rsidRPr="00751FB4">
        <w:t>Dílo se považuje za dokončené, nemá-li v době př</w:t>
      </w:r>
      <w:r w:rsidR="00D37E2C">
        <w:rPr>
          <w:lang w:val="cs-CZ"/>
        </w:rPr>
        <w:t>ejímacího</w:t>
      </w:r>
      <w:r w:rsidRPr="00751FB4">
        <w:t xml:space="preserve"> </w:t>
      </w:r>
      <w:r w:rsidR="00D37E2C">
        <w:rPr>
          <w:lang w:val="cs-CZ"/>
        </w:rPr>
        <w:t xml:space="preserve">řízení </w:t>
      </w:r>
      <w:r>
        <w:t xml:space="preserve">zjistitelné vady ani </w:t>
      </w:r>
      <w:r w:rsidRPr="00751FB4">
        <w:t xml:space="preserve">při vynaložení </w:t>
      </w:r>
      <w:r>
        <w:t xml:space="preserve">veškeré </w:t>
      </w:r>
      <w:r w:rsidRPr="00751FB4">
        <w:t>odborné péče</w:t>
      </w:r>
      <w:r>
        <w:t xml:space="preserve">, </w:t>
      </w:r>
      <w:r w:rsidRPr="00751FB4">
        <w:t>je provedeno v požadované kvalitě, je schopné plnit požadovanou funkci</w:t>
      </w:r>
      <w:r w:rsidR="00CA3587">
        <w:rPr>
          <w:lang w:val="cs-CZ"/>
        </w:rPr>
        <w:t>.</w:t>
      </w:r>
      <w:r w:rsidR="00A12DFF">
        <w:rPr>
          <w:lang w:val="cs-CZ"/>
        </w:rPr>
        <w:t xml:space="preserve"> </w:t>
      </w:r>
      <w:r w:rsidRPr="00751FB4">
        <w:t xml:space="preserve">Ukončení </w:t>
      </w:r>
      <w:r w:rsidR="00D37E2C">
        <w:rPr>
          <w:lang w:val="cs-CZ"/>
        </w:rPr>
        <w:t xml:space="preserve">přejímacího řízení </w:t>
      </w:r>
      <w:r w:rsidRPr="00751FB4">
        <w:t>a</w:t>
      </w:r>
      <w:r w:rsidR="00D37E2C">
        <w:rPr>
          <w:lang w:val="cs-CZ"/>
        </w:rPr>
        <w:t xml:space="preserve"> tím i</w:t>
      </w:r>
      <w:r w:rsidRPr="00751FB4">
        <w:t xml:space="preserve"> předání díla je stvrzeno podpisy oprávněných osob objednatele ve věcech technických a oprávněných osob zhotovitele ve věcech technických v zápise o předání a převzetí díla</w:t>
      </w:r>
      <w:r w:rsidR="0048019A">
        <w:rPr>
          <w:lang w:val="cs-CZ"/>
        </w:rPr>
        <w:t xml:space="preserve"> </w:t>
      </w:r>
      <w:r w:rsidR="00D37E2C">
        <w:rPr>
          <w:lang w:val="cs-CZ"/>
        </w:rPr>
        <w:t xml:space="preserve">dle </w:t>
      </w:r>
      <w:r w:rsidR="008070CB" w:rsidRPr="006E6FE8">
        <w:rPr>
          <w:lang w:val="cs-CZ"/>
        </w:rPr>
        <w:t xml:space="preserve">odst. </w:t>
      </w:r>
      <w:r w:rsidR="008070CB" w:rsidRPr="006E6FE8">
        <w:rPr>
          <w:lang w:val="cs-CZ"/>
        </w:rPr>
        <w:fldChar w:fldCharType="begin"/>
      </w:r>
      <w:r w:rsidR="008070CB" w:rsidRPr="006E6FE8">
        <w:rPr>
          <w:lang w:val="cs-CZ"/>
        </w:rPr>
        <w:instrText xml:space="preserve"> REF _Ref473801677 \n \h </w:instrText>
      </w:r>
      <w:r w:rsidR="006E6FE8">
        <w:rPr>
          <w:lang w:val="cs-CZ"/>
        </w:rPr>
        <w:instrText xml:space="preserve"> \* MERGEFORMAT </w:instrText>
      </w:r>
      <w:r w:rsidR="008070CB" w:rsidRPr="006E6FE8">
        <w:rPr>
          <w:lang w:val="cs-CZ"/>
        </w:rPr>
      </w:r>
      <w:r w:rsidR="008070CB" w:rsidRPr="006E6FE8">
        <w:rPr>
          <w:lang w:val="cs-CZ"/>
        </w:rPr>
        <w:fldChar w:fldCharType="separate"/>
      </w:r>
      <w:r w:rsidR="00E66395">
        <w:rPr>
          <w:lang w:val="cs-CZ"/>
        </w:rPr>
        <w:t>9</w:t>
      </w:r>
      <w:r w:rsidR="008070CB" w:rsidRPr="006E6FE8">
        <w:rPr>
          <w:lang w:val="cs-CZ"/>
        </w:rPr>
        <w:fldChar w:fldCharType="end"/>
      </w:r>
      <w:r w:rsidR="00C1675C" w:rsidRPr="006E6FE8">
        <w:rPr>
          <w:lang w:val="cs-CZ"/>
        </w:rPr>
        <w:t>.</w:t>
      </w:r>
      <w:r w:rsidR="00D37E2C" w:rsidRPr="006E6FE8">
        <w:rPr>
          <w:lang w:val="cs-CZ"/>
        </w:rPr>
        <w:t xml:space="preserve"> tohoto článku</w:t>
      </w:r>
      <w:r w:rsidRPr="00751FB4">
        <w:t>.</w:t>
      </w:r>
      <w:r>
        <w:t xml:space="preserve"> Smluvní strany tímto výslovně vylučují aplikaci § 2628 </w:t>
      </w:r>
      <w:r>
        <w:rPr>
          <w:lang w:val="cs-CZ"/>
        </w:rPr>
        <w:t>OZ</w:t>
      </w:r>
      <w:r>
        <w:t>.</w:t>
      </w:r>
      <w:r w:rsidRPr="00751FB4">
        <w:t xml:space="preserve"> </w:t>
      </w:r>
    </w:p>
    <w:p w14:paraId="6CB88516" w14:textId="77777777" w:rsidR="009741EB" w:rsidRDefault="009741EB" w:rsidP="009741EB">
      <w:pPr>
        <w:pStyle w:val="Meziodstavce"/>
      </w:pPr>
    </w:p>
    <w:p w14:paraId="7DD68B82" w14:textId="77777777" w:rsidR="009741EB" w:rsidRDefault="009741EB" w:rsidP="009741EB">
      <w:pPr>
        <w:pStyle w:val="lneksmlouvytextPVL"/>
      </w:pPr>
      <w:r>
        <w:t xml:space="preserve">Objednatel však může po zvážení okolností </w:t>
      </w:r>
      <w:r w:rsidR="0083506D">
        <w:rPr>
          <w:lang w:val="cs-CZ"/>
        </w:rPr>
        <w:t xml:space="preserve">při přejímacím řízení </w:t>
      </w:r>
      <w:r>
        <w:t>převzít dílo vykazuj</w:t>
      </w:r>
      <w:r w:rsidR="0083506D">
        <w:rPr>
          <w:lang w:val="cs-CZ"/>
        </w:rPr>
        <w:t>ící</w:t>
      </w:r>
      <w:r>
        <w:t xml:space="preserve"> vady, které </w:t>
      </w:r>
      <w:r>
        <w:rPr>
          <w:bCs/>
        </w:rPr>
        <w:t>samy o sobě ani ve spojení s jinými neovlivní řádné, bezpečné a bezporuchové využití díla.</w:t>
      </w:r>
      <w:r>
        <w:t xml:space="preserve"> V zápise o předání a převzetí díla</w:t>
      </w:r>
      <w:r w:rsidR="0048019A">
        <w:rPr>
          <w:lang w:val="cs-CZ"/>
        </w:rPr>
        <w:t xml:space="preserve"> </w:t>
      </w:r>
      <w:r w:rsidR="0083506D">
        <w:rPr>
          <w:lang w:val="cs-CZ"/>
        </w:rPr>
        <w:t xml:space="preserve">dle </w:t>
      </w:r>
      <w:r w:rsidR="008070CB" w:rsidRPr="006E6FE8">
        <w:rPr>
          <w:lang w:val="cs-CZ"/>
        </w:rPr>
        <w:t xml:space="preserve">odst. </w:t>
      </w:r>
      <w:r w:rsidR="008070CB" w:rsidRPr="006E6FE8">
        <w:rPr>
          <w:lang w:val="cs-CZ"/>
        </w:rPr>
        <w:fldChar w:fldCharType="begin"/>
      </w:r>
      <w:r w:rsidR="008070CB" w:rsidRPr="006E6FE8">
        <w:rPr>
          <w:lang w:val="cs-CZ"/>
        </w:rPr>
        <w:instrText xml:space="preserve"> REF _Ref473801677 \n \h </w:instrText>
      </w:r>
      <w:r w:rsidR="006E6FE8">
        <w:rPr>
          <w:lang w:val="cs-CZ"/>
        </w:rPr>
        <w:instrText xml:space="preserve"> \* MERGEFORMAT </w:instrText>
      </w:r>
      <w:r w:rsidR="008070CB" w:rsidRPr="006E6FE8">
        <w:rPr>
          <w:lang w:val="cs-CZ"/>
        </w:rPr>
      </w:r>
      <w:r w:rsidR="008070CB" w:rsidRPr="006E6FE8">
        <w:rPr>
          <w:lang w:val="cs-CZ"/>
        </w:rPr>
        <w:fldChar w:fldCharType="separate"/>
      </w:r>
      <w:r w:rsidR="00E66395">
        <w:rPr>
          <w:lang w:val="cs-CZ"/>
        </w:rPr>
        <w:t>9</w:t>
      </w:r>
      <w:r w:rsidR="008070CB" w:rsidRPr="006E6FE8">
        <w:rPr>
          <w:lang w:val="cs-CZ"/>
        </w:rPr>
        <w:fldChar w:fldCharType="end"/>
      </w:r>
      <w:r w:rsidR="00C1675C" w:rsidRPr="006E6FE8">
        <w:rPr>
          <w:lang w:val="cs-CZ"/>
        </w:rPr>
        <w:t>.</w:t>
      </w:r>
      <w:r w:rsidR="0083506D" w:rsidRPr="006E6FE8">
        <w:rPr>
          <w:lang w:val="cs-CZ"/>
        </w:rPr>
        <w:t xml:space="preserve"> tohoto článku</w:t>
      </w:r>
      <w:r>
        <w:t xml:space="preserve"> s výhradami musí být sjednán termín pro odstranění vad, který podléhá smluvní pokutě podle článku IX. odst. 1. písm. </w:t>
      </w:r>
      <w:r w:rsidR="001E0A2B">
        <w:rPr>
          <w:lang w:val="cs-CZ"/>
        </w:rPr>
        <w:t>f</w:t>
      </w:r>
      <w:r>
        <w:t>) této smlouvy.</w:t>
      </w:r>
    </w:p>
    <w:p w14:paraId="2AB2F76F" w14:textId="77777777" w:rsidR="009741EB" w:rsidRDefault="009741EB" w:rsidP="009741EB">
      <w:pPr>
        <w:pStyle w:val="Meziodstavce"/>
      </w:pPr>
    </w:p>
    <w:p w14:paraId="2ECB24E2" w14:textId="77777777" w:rsidR="00687F32" w:rsidRPr="00687F32" w:rsidRDefault="007643B2" w:rsidP="009741EB">
      <w:pPr>
        <w:pStyle w:val="lneksmlouvytextPVL"/>
      </w:pPr>
      <w:bookmarkStart w:id="14" w:name="_Ref473801677"/>
      <w:r>
        <w:rPr>
          <w:lang w:val="cs-CZ"/>
        </w:rPr>
        <w:lastRenderedPageBreak/>
        <w:t>Technická přejímka</w:t>
      </w:r>
      <w:r w:rsidR="00687F32">
        <w:rPr>
          <w:lang w:val="cs-CZ"/>
        </w:rPr>
        <w:t xml:space="preserve"> a </w:t>
      </w:r>
      <w:r>
        <w:rPr>
          <w:lang w:val="cs-CZ"/>
        </w:rPr>
        <w:t>přejímací řízení</w:t>
      </w:r>
      <w:r w:rsidR="00687F32">
        <w:rPr>
          <w:lang w:val="cs-CZ"/>
        </w:rPr>
        <w:t xml:space="preserve"> bude provedeno protokolárně</w:t>
      </w:r>
      <w:r w:rsidR="00A332B1">
        <w:rPr>
          <w:lang w:val="cs-CZ"/>
        </w:rPr>
        <w:t xml:space="preserve">, přičemž takový </w:t>
      </w:r>
      <w:r w:rsidR="0048019A">
        <w:rPr>
          <w:lang w:val="cs-CZ"/>
        </w:rPr>
        <w:t xml:space="preserve">protokol může být označen též jako zápis o </w:t>
      </w:r>
      <w:r w:rsidR="00B370CD">
        <w:rPr>
          <w:lang w:val="cs-CZ"/>
        </w:rPr>
        <w:t xml:space="preserve">technické přejímce nebo zápis o </w:t>
      </w:r>
      <w:r w:rsidR="0048019A">
        <w:rPr>
          <w:lang w:val="cs-CZ"/>
        </w:rPr>
        <w:t>předání a převzetí díla.</w:t>
      </w:r>
      <w:r w:rsidR="00A332B1">
        <w:rPr>
          <w:lang w:val="cs-CZ"/>
        </w:rPr>
        <w:t xml:space="preserve"> Takový protokol musí být podepsán oprávněnými osobami objednatele ve věcech technických a oprávněnými osobami zhotovitele ve věcech technických.</w:t>
      </w:r>
      <w:bookmarkEnd w:id="14"/>
    </w:p>
    <w:p w14:paraId="4252B77C" w14:textId="77777777" w:rsidR="00687F32" w:rsidRDefault="00687F32" w:rsidP="00687F32">
      <w:pPr>
        <w:pStyle w:val="Meziodstavce"/>
      </w:pPr>
    </w:p>
    <w:p w14:paraId="7A55F186" w14:textId="77777777" w:rsidR="009741EB" w:rsidRDefault="009741EB" w:rsidP="009741EB">
      <w:pPr>
        <w:pStyle w:val="lneksmlouvytextPVL"/>
      </w:pPr>
      <w:r w:rsidRPr="002033BF">
        <w:t>Vlastníkem zhotovovaného díla je Česká republika s právem hospodařit pro objednatele a to od samého počátku provádění díla.</w:t>
      </w:r>
    </w:p>
    <w:p w14:paraId="4E1FADF2" w14:textId="77777777" w:rsidR="006535BD" w:rsidRDefault="006535BD" w:rsidP="009741EB">
      <w:pPr>
        <w:pStyle w:val="Meziodstavce"/>
        <w:rPr>
          <w:lang w:val="cs-CZ"/>
        </w:rPr>
      </w:pPr>
    </w:p>
    <w:p w14:paraId="3060F7F4" w14:textId="77777777" w:rsidR="009741EB" w:rsidRDefault="009741EB" w:rsidP="009741EB">
      <w:pPr>
        <w:pStyle w:val="lneksmlouvynadpisPVL"/>
      </w:pPr>
      <w:r>
        <w:t>Záruka a odpovědnost za škody</w:t>
      </w:r>
    </w:p>
    <w:p w14:paraId="131519B8" w14:textId="77777777" w:rsidR="009741EB" w:rsidRDefault="009741EB" w:rsidP="009741EB">
      <w:pPr>
        <w:pStyle w:val="lneksmlouvytextPVL"/>
      </w:pPr>
      <w:r>
        <w:t>Zhotovitel odpovídá za škody, které vzniknou objednateli a které mají původ ve vadném, neúplném nebo opožděném plnění zhotovitele, nebo v porušení jiné povinnosti zhotovitele vyplývající z této smlouvy.</w:t>
      </w:r>
    </w:p>
    <w:p w14:paraId="2B8865A9" w14:textId="77777777" w:rsidR="009741EB" w:rsidRDefault="009741EB" w:rsidP="009741EB">
      <w:pPr>
        <w:pStyle w:val="Meziodstavce"/>
      </w:pPr>
      <w:r>
        <w:t xml:space="preserve"> </w:t>
      </w:r>
    </w:p>
    <w:p w14:paraId="2AB0D89E" w14:textId="77777777" w:rsidR="009741EB" w:rsidRDefault="009741EB" w:rsidP="009741EB">
      <w:pPr>
        <w:pStyle w:val="lneksmlouvytextPVL"/>
      </w:pPr>
      <w:r>
        <w:t xml:space="preserve">Zhotovitel odpovídá za vady díla, včetně těch, které nebyly zjistitelné v den předání a převzetí díla. Dále </w:t>
      </w:r>
      <w:r w:rsidRPr="00044653">
        <w:t>zhotovitel přebírá závazek, že po níže stanovenou záruční dobu bude dodané dílo jako celek i jednotlivé části díla způsobilé pro použití k obvyklému účelu a že si ponechá obvyklé vlastnosti</w:t>
      </w:r>
      <w:r>
        <w:t>.</w:t>
      </w:r>
    </w:p>
    <w:p w14:paraId="5D72DF2B" w14:textId="77777777" w:rsidR="009741EB" w:rsidRDefault="009741EB" w:rsidP="009741EB">
      <w:pPr>
        <w:pStyle w:val="Meziodstavce"/>
      </w:pPr>
    </w:p>
    <w:p w14:paraId="1AE85030" w14:textId="77777777" w:rsidR="009741EB" w:rsidRDefault="009741EB" w:rsidP="009741EB">
      <w:pPr>
        <w:pStyle w:val="lneksmlouvytextPVL"/>
      </w:pPr>
      <w:r>
        <w:t>Nebezpečí škody na zhotoveném díle přechází ze zhotovitele na objednatele dnem protokolárního předání a převzetí díla, a to i v případě, došlo-li k mimořádným nepředvídatelným a nepřekonatelným překážkám vzniklým nezávisle na vůli stran podle § 2913 odst. 2 OZ.</w:t>
      </w:r>
    </w:p>
    <w:p w14:paraId="5D58F390" w14:textId="77777777" w:rsidR="009741EB" w:rsidRDefault="009741EB" w:rsidP="009741EB">
      <w:pPr>
        <w:pStyle w:val="Meziodstavce"/>
      </w:pPr>
    </w:p>
    <w:p w14:paraId="3884C902" w14:textId="77777777" w:rsidR="009741EB" w:rsidRDefault="009741EB" w:rsidP="009741EB">
      <w:pPr>
        <w:pStyle w:val="lneksmlouvytextPVL"/>
      </w:pPr>
      <w:r>
        <w:t xml:space="preserve">Zhotovitel poskytuje na provedené </w:t>
      </w:r>
      <w:r>
        <w:rPr>
          <w:bCs/>
        </w:rPr>
        <w:t xml:space="preserve">dílo záruku v délce </w:t>
      </w:r>
      <w:r w:rsidR="008048F5">
        <w:rPr>
          <w:b/>
          <w:bCs/>
          <w:lang w:val="cs-CZ"/>
        </w:rPr>
        <w:t>6</w:t>
      </w:r>
      <w:r w:rsidR="00B05980">
        <w:rPr>
          <w:b/>
          <w:bCs/>
          <w:lang w:val="cs-CZ"/>
        </w:rPr>
        <w:t>0</w:t>
      </w:r>
      <w:r w:rsidR="008048F5">
        <w:rPr>
          <w:bCs/>
        </w:rPr>
        <w:t xml:space="preserve"> </w:t>
      </w:r>
      <w:r>
        <w:rPr>
          <w:bCs/>
        </w:rPr>
        <w:t xml:space="preserve">měsíců. </w:t>
      </w:r>
      <w:r>
        <w:t>Záruční doba začíná běžet dnem protokolárního předání a převzetí díla.</w:t>
      </w:r>
    </w:p>
    <w:p w14:paraId="59202891" w14:textId="77777777" w:rsidR="009741EB" w:rsidRDefault="009741EB" w:rsidP="009741EB">
      <w:pPr>
        <w:pStyle w:val="Meziodstavce"/>
      </w:pPr>
    </w:p>
    <w:p w14:paraId="41C13085" w14:textId="77777777" w:rsidR="009741EB" w:rsidRDefault="009741EB" w:rsidP="009741EB">
      <w:pPr>
        <w:pStyle w:val="lneksmlouvytextPVL"/>
      </w:pPr>
      <w:r w:rsidRPr="00044653">
        <w:t xml:space="preserve">Zhotovitel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2B6F4319" w14:textId="77777777" w:rsidR="009741EB" w:rsidRPr="00044653" w:rsidRDefault="009741EB" w:rsidP="009741EB">
      <w:pPr>
        <w:pStyle w:val="Meziodstavce"/>
      </w:pPr>
    </w:p>
    <w:p w14:paraId="666DD552" w14:textId="77777777" w:rsidR="009741EB" w:rsidRDefault="009741EB" w:rsidP="009741EB">
      <w:pPr>
        <w:pStyle w:val="lneksmlouvytextPVL"/>
      </w:pPr>
      <w:r>
        <w:t>Objednatel je povinen vady písemně reklamovat u zhotovitele bez zbytečného odkladu po jejich zjištění. V reklamaci musí být vady popsány. V reklamaci objednatel navrhne požadovaný způsob a reálný technicky zajistitelný termín zahájení i dokončení prací na odstranění vad.</w:t>
      </w:r>
    </w:p>
    <w:p w14:paraId="1E9D9052" w14:textId="77777777" w:rsidR="009741EB" w:rsidRDefault="009741EB" w:rsidP="009741EB">
      <w:pPr>
        <w:pStyle w:val="Meziodstavce"/>
      </w:pPr>
    </w:p>
    <w:p w14:paraId="1DB651FD" w14:textId="77777777" w:rsidR="009741EB" w:rsidRDefault="009741EB" w:rsidP="009741EB">
      <w:pPr>
        <w:pStyle w:val="lneksmlouvytextPVL"/>
      </w:pPr>
      <w:r>
        <w:t xml:space="preserve">Zhotovitel je povinen do 5 pracovních dnů od doručení reklamace písemně odpovědět objednateli s tím, že odsouhlasí způsob navržený objednatelem nebo navrhne jiný způsob a lhůty jejich odstranění a bez prodlení současně, po odsouhlasení návrhu objednatelem, zahájí práce k odstranění vad. Nebude-li dohodnuto jinak, je zhotovitel povinen vadu odstranit ve lhůtě do 20 kalendářních dní od doručení reklamace, a to bez ohledu na to, zda se jedná o záruční vadu či nikoliv. Pokud se nebude jednat o záruční vadu, zhotovitel na základě souhlasu objednatele předloží na provedené práce a spotřebovaný materiál řádnou fakturu. Pokud zhotovitel neodstraní vady ve výše uvedených termínech, je povinen uhradit objednateli smluvní pokutu podle čl. IX. odst. 1., písm. </w:t>
      </w:r>
      <w:r w:rsidR="001E0A2B">
        <w:rPr>
          <w:lang w:val="cs-CZ"/>
        </w:rPr>
        <w:t>f</w:t>
      </w:r>
      <w:r>
        <w:t>) této smlouvy.</w:t>
      </w:r>
    </w:p>
    <w:p w14:paraId="76741339" w14:textId="77777777" w:rsidR="009741EB" w:rsidRDefault="009741EB" w:rsidP="009741EB">
      <w:pPr>
        <w:pStyle w:val="Zkladntext21"/>
        <w:tabs>
          <w:tab w:val="left" w:pos="426"/>
        </w:tabs>
        <w:jc w:val="both"/>
        <w:rPr>
          <w:rFonts w:cs="Arial"/>
          <w:sz w:val="22"/>
        </w:rPr>
      </w:pPr>
    </w:p>
    <w:p w14:paraId="5E127A60" w14:textId="77777777" w:rsidR="009741EB" w:rsidRDefault="009741EB" w:rsidP="009741EB">
      <w:pPr>
        <w:pStyle w:val="lneksmlouvytextPVL"/>
      </w:pPr>
      <w:r>
        <w:t xml:space="preserve">V případě, že zhotovitel reklamované vady neodstraní ve sjednané lhůtě, je objednatel oprávněn pověřit odstraněním vady jinou specializovanou firmu. Veškeré takto oprávněně vzniklé náklady uhradí objednateli zhotovitel. </w:t>
      </w:r>
    </w:p>
    <w:p w14:paraId="05ED9AB5" w14:textId="77777777" w:rsidR="009741EB" w:rsidRDefault="009741EB" w:rsidP="009741EB">
      <w:pPr>
        <w:pStyle w:val="Meziodstavce"/>
      </w:pPr>
    </w:p>
    <w:p w14:paraId="0754BF77" w14:textId="77777777" w:rsidR="009741EB" w:rsidRDefault="009741EB" w:rsidP="009741EB">
      <w:pPr>
        <w:pStyle w:val="lneksmlouvytextPVL"/>
      </w:pPr>
      <w:r>
        <w:t>Smluvní strany si dohodly, že se staví běh záruční doby od uplatnění reklamace u zhotovitele do odstranění reklamovaných záručních vad. V případě uplatnění reklamace k vadám, které nemají vliv na funkčnost díla a jsou samostatně odstranitelné, mohou se smluvní strany v rámci reklamačního řízení dohodnout o ponechání běhu záruční doby jako takové dle znění smlouvy.</w:t>
      </w:r>
    </w:p>
    <w:p w14:paraId="5941E410" w14:textId="77777777" w:rsidR="009741EB" w:rsidRDefault="009741EB" w:rsidP="009741EB">
      <w:pPr>
        <w:pStyle w:val="Meziodstavce"/>
      </w:pPr>
    </w:p>
    <w:p w14:paraId="4FD71D9E" w14:textId="77777777" w:rsidR="009741EB" w:rsidRDefault="009741EB" w:rsidP="009741EB">
      <w:pPr>
        <w:pStyle w:val="lneksmlouvytextPVL"/>
      </w:pPr>
      <w:r>
        <w:t>Reklamaci lze uplatnit nejpozději do posledního dne záruční doby, přičemž i reklamace odeslaná objednatelem v poslední den záruční doby se považuje za včas uplatněnou.</w:t>
      </w:r>
    </w:p>
    <w:p w14:paraId="0A980E25" w14:textId="77777777" w:rsidR="009741EB" w:rsidRDefault="009741EB" w:rsidP="009741EB">
      <w:pPr>
        <w:pStyle w:val="Meziodstavce"/>
      </w:pPr>
    </w:p>
    <w:p w14:paraId="06634975" w14:textId="77777777" w:rsidR="009741EB" w:rsidRDefault="009741EB" w:rsidP="009741EB">
      <w:pPr>
        <w:pStyle w:val="lneksmlouvytextPVL"/>
      </w:pPr>
      <w:r>
        <w:t xml:space="preserve">Náklady na odstranění reklamované vady nese zhotovitel i ve sporných případech až do rozhodnutí soudu. </w:t>
      </w:r>
    </w:p>
    <w:p w14:paraId="2A05C0D5" w14:textId="77777777" w:rsidR="009741EB" w:rsidRDefault="009741EB" w:rsidP="009741EB">
      <w:pPr>
        <w:pStyle w:val="Meziodstavce"/>
      </w:pPr>
    </w:p>
    <w:p w14:paraId="39C36F1D" w14:textId="77777777" w:rsidR="009741EB" w:rsidRDefault="009741EB" w:rsidP="009741EB">
      <w:pPr>
        <w:pStyle w:val="lneksmlouvytextPVL"/>
      </w:pPr>
      <w:r>
        <w:t>Prokáže-li se ve sporných případech, že objednatel reklamoval vadu neoprávněně, tedy že vada není kryta zárukou (vadu způsobil nevhodným užíváním díla objednatel apod.), je objednatel povinen uhradit zhotoviteli veškeré jemu v souvislosti s odstraněním vady vzniklé oprávněné náklady.</w:t>
      </w:r>
    </w:p>
    <w:p w14:paraId="198A8D2B" w14:textId="77777777" w:rsidR="00E47890" w:rsidRDefault="00E47890" w:rsidP="009741EB">
      <w:pPr>
        <w:pStyle w:val="Meziodstavce"/>
        <w:rPr>
          <w:lang w:val="cs-CZ"/>
        </w:rPr>
      </w:pPr>
    </w:p>
    <w:p w14:paraId="73567818" w14:textId="77777777" w:rsidR="009741EB" w:rsidRDefault="009741EB" w:rsidP="009741EB">
      <w:pPr>
        <w:pStyle w:val="lneksmlouvynadpisPVL"/>
      </w:pPr>
      <w:bookmarkStart w:id="15" w:name="_Ref473801459"/>
      <w:r>
        <w:t>Odpovědnost za škodu a smluvní pokuty</w:t>
      </w:r>
      <w:bookmarkEnd w:id="15"/>
    </w:p>
    <w:p w14:paraId="574A29E0" w14:textId="77777777" w:rsidR="009741EB" w:rsidRDefault="009741EB" w:rsidP="009741EB">
      <w:pPr>
        <w:pStyle w:val="lneksmlouvytextPVL"/>
      </w:pPr>
      <w:bookmarkStart w:id="16" w:name="_Ref473801463"/>
      <w:r>
        <w:t>Zhotovitel je v případě porušení své povinnosti stanovené v této smlouvě povinen objednateli uhradit a objednatel je oprávněn po zhotoviteli v takovém případě požadovat uhrazení smluvních pokut takto:</w:t>
      </w:r>
      <w:bookmarkEnd w:id="16"/>
    </w:p>
    <w:p w14:paraId="53356BA3" w14:textId="77777777" w:rsidR="009741EB" w:rsidRPr="00172F37" w:rsidRDefault="00172F37" w:rsidP="009741EB">
      <w:pPr>
        <w:pStyle w:val="SeznamsmlouvaPVL"/>
      </w:pPr>
      <w:bookmarkStart w:id="17" w:name="_Ref473801468"/>
      <w:r>
        <w:rPr>
          <w:lang w:val="cs-CZ"/>
        </w:rPr>
        <w:t>při</w:t>
      </w:r>
      <w:r w:rsidR="009741EB">
        <w:t xml:space="preserve"> nesplnění termínu předání a převzetí díla sjednaného v čl. II. odst. 1. </w:t>
      </w:r>
      <w:r w:rsidR="00245653">
        <w:rPr>
          <w:lang w:val="cs-CZ"/>
        </w:rPr>
        <w:t xml:space="preserve">písm. c) </w:t>
      </w:r>
      <w:r w:rsidR="009741EB">
        <w:t xml:space="preserve">této smlouvy se sjednává smluvní </w:t>
      </w:r>
      <w:r w:rsidR="009741EB" w:rsidRPr="00ED5374">
        <w:t>pokuta ve výši 0,1 % z ceny díla dle</w:t>
      </w:r>
      <w:r w:rsidR="009741EB">
        <w:t xml:space="preserve"> čl. III. této smlouvy</w:t>
      </w:r>
      <w:r w:rsidR="009741EB" w:rsidRPr="00A32F73">
        <w:t xml:space="preserve"> </w:t>
      </w:r>
      <w:r w:rsidR="009741EB">
        <w:t>z</w:t>
      </w:r>
      <w:r w:rsidR="009741EB" w:rsidRPr="002C5340">
        <w:t>a</w:t>
      </w:r>
      <w:r w:rsidR="009741EB" w:rsidRPr="00A32F73">
        <w:t xml:space="preserve"> každý započatý kalendářní den prodlení, až do dne podpisu zápisu o předání a převzetí díla</w:t>
      </w:r>
      <w:r w:rsidR="000B5C55">
        <w:rPr>
          <w:lang w:val="cs-CZ"/>
        </w:rPr>
        <w:t xml:space="preserve"> dle </w:t>
      </w:r>
      <w:r w:rsidR="000B5C55" w:rsidRPr="006E6FE8">
        <w:rPr>
          <w:lang w:val="cs-CZ"/>
        </w:rPr>
        <w:t xml:space="preserve">čl. VII. odst. </w:t>
      </w:r>
      <w:r w:rsidR="00C1675C">
        <w:rPr>
          <w:lang w:val="cs-CZ"/>
        </w:rPr>
        <w:t>9.</w:t>
      </w:r>
      <w:r w:rsidR="000B5C55">
        <w:rPr>
          <w:lang w:val="cs-CZ"/>
        </w:rPr>
        <w:t xml:space="preserve"> této smlouvy</w:t>
      </w:r>
      <w:r w:rsidR="00D268CB">
        <w:rPr>
          <w:lang w:val="cs-CZ"/>
        </w:rPr>
        <w:t>;</w:t>
      </w:r>
      <w:bookmarkEnd w:id="17"/>
    </w:p>
    <w:p w14:paraId="436F3052" w14:textId="77777777" w:rsidR="00172F37" w:rsidRPr="0047433C" w:rsidRDefault="00827CC2" w:rsidP="009741EB">
      <w:pPr>
        <w:pStyle w:val="SeznamsmlouvaPVL"/>
      </w:pPr>
      <w:r w:rsidRPr="00422035">
        <w:rPr>
          <w:lang w:val="cs-CZ"/>
        </w:rPr>
        <w:t>při</w:t>
      </w:r>
      <w:r w:rsidR="00DF093C" w:rsidRPr="00422035">
        <w:rPr>
          <w:lang w:val="cs-CZ"/>
        </w:rPr>
        <w:t xml:space="preserve"> nesplnění termínu dokončení stavebních</w:t>
      </w:r>
      <w:r w:rsidR="00B370CD" w:rsidRPr="00422035">
        <w:rPr>
          <w:lang w:val="cs-CZ"/>
        </w:rPr>
        <w:t xml:space="preserve"> a montážních</w:t>
      </w:r>
      <w:r w:rsidR="00DF093C" w:rsidRPr="00422035">
        <w:rPr>
          <w:lang w:val="cs-CZ"/>
        </w:rPr>
        <w:t xml:space="preserve"> prací</w:t>
      </w:r>
      <w:r w:rsidR="00DF093C">
        <w:rPr>
          <w:lang w:val="cs-CZ"/>
        </w:rPr>
        <w:t xml:space="preserve"> na díle sjednaného dle čl</w:t>
      </w:r>
      <w:r w:rsidR="00B04386">
        <w:rPr>
          <w:lang w:val="cs-CZ"/>
        </w:rPr>
        <w:t>.</w:t>
      </w:r>
      <w:r w:rsidR="00DF093C">
        <w:rPr>
          <w:lang w:val="cs-CZ"/>
        </w:rPr>
        <w:t xml:space="preserve"> II</w:t>
      </w:r>
      <w:r w:rsidR="00B04386">
        <w:rPr>
          <w:lang w:val="cs-CZ"/>
        </w:rPr>
        <w:t>.</w:t>
      </w:r>
      <w:r w:rsidR="00DF093C">
        <w:rPr>
          <w:lang w:val="cs-CZ"/>
        </w:rPr>
        <w:t xml:space="preserve"> odst. 1</w:t>
      </w:r>
      <w:r w:rsidR="00B04386">
        <w:rPr>
          <w:lang w:val="cs-CZ"/>
        </w:rPr>
        <w:t>.</w:t>
      </w:r>
      <w:r w:rsidR="00DF093C">
        <w:rPr>
          <w:lang w:val="cs-CZ"/>
        </w:rPr>
        <w:t xml:space="preserve"> </w:t>
      </w:r>
      <w:r w:rsidR="00245653">
        <w:rPr>
          <w:lang w:val="cs-CZ"/>
        </w:rPr>
        <w:t xml:space="preserve">písm. b) </w:t>
      </w:r>
      <w:r w:rsidR="00DF093C">
        <w:rPr>
          <w:lang w:val="cs-CZ"/>
        </w:rPr>
        <w:t>této smlouvy se sj</w:t>
      </w:r>
      <w:r w:rsidR="0048019A">
        <w:rPr>
          <w:lang w:val="cs-CZ"/>
        </w:rPr>
        <w:t>ednává smluvní pokuta ve výši 0,</w:t>
      </w:r>
      <w:r w:rsidR="00DF093C">
        <w:rPr>
          <w:lang w:val="cs-CZ"/>
        </w:rPr>
        <w:t>1</w:t>
      </w:r>
      <w:r w:rsidR="0048019A">
        <w:rPr>
          <w:lang w:val="cs-CZ"/>
        </w:rPr>
        <w:t xml:space="preserve"> </w:t>
      </w:r>
      <w:r w:rsidR="00DF093C">
        <w:rPr>
          <w:lang w:val="cs-CZ"/>
        </w:rPr>
        <w:t>% z</w:t>
      </w:r>
      <w:r w:rsidR="0048019A">
        <w:rPr>
          <w:lang w:val="cs-CZ"/>
        </w:rPr>
        <w:t> </w:t>
      </w:r>
      <w:r w:rsidR="00DF093C">
        <w:rPr>
          <w:lang w:val="cs-CZ"/>
        </w:rPr>
        <w:t>cen</w:t>
      </w:r>
      <w:r w:rsidR="0048019A">
        <w:rPr>
          <w:lang w:val="cs-CZ"/>
        </w:rPr>
        <w:t>y díla dle čl. III</w:t>
      </w:r>
      <w:r w:rsidR="00B04386">
        <w:rPr>
          <w:lang w:val="cs-CZ"/>
        </w:rPr>
        <w:t>.</w:t>
      </w:r>
      <w:r w:rsidR="0048019A">
        <w:rPr>
          <w:lang w:val="cs-CZ"/>
        </w:rPr>
        <w:t xml:space="preserve"> této smlouvy za každý započatý kalendářní den prodlení, až do dne podpisu protokolu dle </w:t>
      </w:r>
      <w:r w:rsidR="0048019A" w:rsidRPr="006E6FE8">
        <w:rPr>
          <w:lang w:val="cs-CZ"/>
        </w:rPr>
        <w:t>čl. VII</w:t>
      </w:r>
      <w:r w:rsidR="000B5C55" w:rsidRPr="006E6FE8">
        <w:rPr>
          <w:lang w:val="cs-CZ"/>
        </w:rPr>
        <w:t>.</w:t>
      </w:r>
      <w:r w:rsidR="0048019A" w:rsidRPr="006E6FE8">
        <w:rPr>
          <w:lang w:val="cs-CZ"/>
        </w:rPr>
        <w:t xml:space="preserve"> odst. </w:t>
      </w:r>
      <w:r w:rsidR="00C1675C" w:rsidRPr="006E6FE8">
        <w:rPr>
          <w:lang w:val="cs-CZ"/>
        </w:rPr>
        <w:t>9.</w:t>
      </w:r>
      <w:r w:rsidR="0028721C">
        <w:rPr>
          <w:lang w:val="cs-CZ"/>
        </w:rPr>
        <w:t xml:space="preserve"> této smlouvy;</w:t>
      </w:r>
    </w:p>
    <w:p w14:paraId="1B9D870B" w14:textId="77777777" w:rsidR="001E0A2B" w:rsidRPr="003D4E8A" w:rsidRDefault="001E0A2B" w:rsidP="001E0A2B">
      <w:pPr>
        <w:pStyle w:val="SeznamsmlouvaPVL"/>
      </w:pPr>
      <w:r w:rsidRPr="001E0A2B">
        <w:t>při nesplnění termínu převzetí staveniště zhotovitelem sjednaného podle této smlouvy se sjednává smluvní pokuta ve výši 0,1 % z ceny díla dle čl. III. této smlouvy za každý započatý kalendářní den prodlení, až do dne převzetí staveniště zhotovitelem;</w:t>
      </w:r>
    </w:p>
    <w:p w14:paraId="05526EE4" w14:textId="77777777" w:rsidR="009741EB" w:rsidRPr="00A32F73" w:rsidRDefault="005E23E5" w:rsidP="00E34209">
      <w:pPr>
        <w:pStyle w:val="SeznamsmlouvaPVL"/>
      </w:pPr>
      <w:r>
        <w:rPr>
          <w:lang w:val="cs-CZ"/>
        </w:rPr>
        <w:t>p</w:t>
      </w:r>
      <w:r w:rsidRPr="005D3D6F">
        <w:rPr>
          <w:lang w:val="cs-CZ"/>
        </w:rPr>
        <w:t>ři</w:t>
      </w:r>
      <w:r w:rsidR="009741EB" w:rsidRPr="00A32F73">
        <w:t xml:space="preserve"> nesplnění termínu vyklizení staveniště oproti dohodnutému termínu ve stavu předepsaného projektem resp. původního stavu, zaplatí zhotovitel objednateli smluvní pokutu ve </w:t>
      </w:r>
      <w:r w:rsidR="009741EB" w:rsidRPr="002C5340">
        <w:t>výši</w:t>
      </w:r>
      <w:r w:rsidR="009741EB">
        <w:t> </w:t>
      </w:r>
      <w:r w:rsidR="009741EB" w:rsidRPr="002C5340">
        <w:t>5.000,-</w:t>
      </w:r>
      <w:r w:rsidR="009741EB" w:rsidRPr="00A32F73">
        <w:t xml:space="preserve"> Kč za každý započatý kalendářní den prodlení</w:t>
      </w:r>
      <w:r w:rsidR="00D268CB">
        <w:rPr>
          <w:lang w:val="cs-CZ"/>
        </w:rPr>
        <w:t>;</w:t>
      </w:r>
    </w:p>
    <w:p w14:paraId="4674D5A7" w14:textId="77777777" w:rsidR="009741EB" w:rsidRPr="00A32F73" w:rsidRDefault="005E23E5" w:rsidP="00E34209">
      <w:pPr>
        <w:pStyle w:val="SeznamsmlouvaPVL"/>
      </w:pPr>
      <w:r>
        <w:rPr>
          <w:lang w:val="cs-CZ"/>
        </w:rPr>
        <w:t>k</w:t>
      </w:r>
      <w:r w:rsidRPr="005D3D6F">
        <w:rPr>
          <w:lang w:val="cs-CZ"/>
        </w:rPr>
        <w:t>aždý</w:t>
      </w:r>
      <w:r w:rsidR="009741EB" w:rsidRPr="00A32F73">
        <w:t xml:space="preserve"> případ nevyzvání objednatele zhotovitelem k prohlídce zakrývaných částí díla</w:t>
      </w:r>
      <w:r w:rsidR="009741EB">
        <w:t xml:space="preserve"> </w:t>
      </w:r>
      <w:r w:rsidR="009741EB" w:rsidRPr="00A32F73">
        <w:t>v</w:t>
      </w:r>
      <w:r w:rsidR="009741EB">
        <w:t> </w:t>
      </w:r>
      <w:r w:rsidR="009741EB" w:rsidRPr="00A32F73">
        <w:t xml:space="preserve">dohodnutém termínu podléhá smluvní pokutě ve výši </w:t>
      </w:r>
      <w:r w:rsidR="009741EB" w:rsidRPr="002C5340">
        <w:t>5.000,- Kč.</w:t>
      </w:r>
      <w:r w:rsidR="009741EB" w:rsidRPr="00A32F73">
        <w:t xml:space="preserve"> Na vyžádání objednatele je zhotovitel povinen takto zakryté části na svůj náklad odkrýt a umožnit objednateli jejich kontrolu</w:t>
      </w:r>
      <w:r w:rsidR="00D268CB">
        <w:rPr>
          <w:lang w:val="cs-CZ"/>
        </w:rPr>
        <w:t>;</w:t>
      </w:r>
    </w:p>
    <w:p w14:paraId="0B3543AF" w14:textId="77777777" w:rsidR="009741EB" w:rsidRPr="00945047" w:rsidRDefault="00D268CB" w:rsidP="00E34209">
      <w:pPr>
        <w:pStyle w:val="SeznamsmlouvaPVL"/>
      </w:pPr>
      <w:r>
        <w:rPr>
          <w:lang w:val="cs-CZ"/>
        </w:rPr>
        <w:t>s</w:t>
      </w:r>
      <w:r w:rsidR="009741EB" w:rsidRPr="00A32F73">
        <w:t>mluvní pokuta pro případ prodlení s odstraněním reklamované vady</w:t>
      </w:r>
      <w:r w:rsidR="009741EB">
        <w:t xml:space="preserve"> nebo vady ze zápisu o předání a převzetí díla</w:t>
      </w:r>
      <w:r w:rsidR="009741EB" w:rsidRPr="00A32F73">
        <w:t xml:space="preserve"> v dohodnutém termínu činí </w:t>
      </w:r>
      <w:r w:rsidR="009741EB" w:rsidRPr="002C5340">
        <w:t>5.000,- Kč za každý započatý kalendářní den a vadu až do doby jejího odstranění</w:t>
      </w:r>
      <w:r>
        <w:rPr>
          <w:lang w:val="cs-CZ"/>
        </w:rPr>
        <w:t>;</w:t>
      </w:r>
    </w:p>
    <w:p w14:paraId="15724627" w14:textId="77777777" w:rsidR="00945047" w:rsidRPr="003308EA" w:rsidRDefault="00945047" w:rsidP="00E34209">
      <w:pPr>
        <w:pStyle w:val="SeznamsmlouvaPVL"/>
      </w:pPr>
      <w:r>
        <w:rPr>
          <w:lang w:val="cs-CZ"/>
        </w:rPr>
        <w:t>při nesplnění</w:t>
      </w:r>
      <w:r w:rsidRPr="0017737D">
        <w:rPr>
          <w:lang w:val="cs-CZ"/>
        </w:rPr>
        <w:t xml:space="preserve"> povinnost</w:t>
      </w:r>
      <w:r>
        <w:rPr>
          <w:lang w:val="cs-CZ"/>
        </w:rPr>
        <w:t>i</w:t>
      </w:r>
      <w:r w:rsidRPr="0017737D">
        <w:rPr>
          <w:lang w:val="cs-CZ"/>
        </w:rPr>
        <w:t xml:space="preserve"> provádět dílo v souladu s čl</w:t>
      </w:r>
      <w:r>
        <w:rPr>
          <w:lang w:val="cs-CZ"/>
        </w:rPr>
        <w:t>.</w:t>
      </w:r>
      <w:r w:rsidRPr="0017737D">
        <w:rPr>
          <w:lang w:val="cs-CZ"/>
        </w:rPr>
        <w:t xml:space="preserve"> </w:t>
      </w:r>
      <w:r>
        <w:rPr>
          <w:lang w:val="cs-CZ"/>
        </w:rPr>
        <w:t>IV. odst. 9. větou první</w:t>
      </w:r>
      <w:r w:rsidRPr="0017737D">
        <w:rPr>
          <w:lang w:val="cs-CZ"/>
        </w:rPr>
        <w:t xml:space="preserve"> této smlouvy</w:t>
      </w:r>
      <w:r>
        <w:rPr>
          <w:lang w:val="cs-CZ"/>
        </w:rPr>
        <w:t xml:space="preserve"> se sjednává smluvní pokuta</w:t>
      </w:r>
      <w:r w:rsidRPr="0017737D">
        <w:rPr>
          <w:lang w:val="cs-CZ"/>
        </w:rPr>
        <w:t xml:space="preserve"> ve výši </w:t>
      </w:r>
      <w:r>
        <w:rPr>
          <w:lang w:val="cs-CZ"/>
        </w:rPr>
        <w:t>25</w:t>
      </w:r>
      <w:r w:rsidRPr="0017737D">
        <w:rPr>
          <w:lang w:val="cs-CZ"/>
        </w:rPr>
        <w:t>.000,- Kč za každý započatý kalendářní měsíc, ve</w:t>
      </w:r>
      <w:r>
        <w:rPr>
          <w:lang w:val="cs-CZ"/>
        </w:rPr>
        <w:t> </w:t>
      </w:r>
      <w:r w:rsidRPr="0017737D">
        <w:rPr>
          <w:lang w:val="cs-CZ"/>
        </w:rPr>
        <w:t>kterém objednatel zjistí alespoň jeden případ porušení uvedené povinnosti</w:t>
      </w:r>
      <w:r>
        <w:rPr>
          <w:lang w:val="cs-CZ"/>
        </w:rPr>
        <w:t>;</w:t>
      </w:r>
    </w:p>
    <w:p w14:paraId="5BF9F4C6" w14:textId="77777777" w:rsidR="001E1FE0" w:rsidRPr="001E1FE0" w:rsidRDefault="001E1FE0" w:rsidP="00E34209">
      <w:pPr>
        <w:pStyle w:val="SeznamsmlouvaPVL"/>
      </w:pPr>
      <w:r>
        <w:rPr>
          <w:lang w:val="cs-CZ"/>
        </w:rPr>
        <w:t xml:space="preserve">smluvní pokuta </w:t>
      </w:r>
      <w:r w:rsidRPr="00DA6ACD">
        <w:t>pro případ závažného a opakovaného porušení bezpečnostních předpisů</w:t>
      </w:r>
      <w:r>
        <w:t>, zjištěného koordinátorem bezpečnosti a ochrany zdraví při práci na staveništi (bude-li určen)</w:t>
      </w:r>
      <w:r w:rsidRPr="00DA6ACD">
        <w:t xml:space="preserve"> </w:t>
      </w:r>
      <w:r w:rsidRPr="001E1FE0">
        <w:rPr>
          <w:lang w:val="cs-CZ"/>
        </w:rPr>
        <w:t xml:space="preserve">nebo technikem BOZP objednatele </w:t>
      </w:r>
      <w:r w:rsidRPr="00DA6ACD">
        <w:t>při realizaci díla činí 5.000,- Kč za každý případ</w:t>
      </w:r>
      <w:r w:rsidRPr="001E1FE0">
        <w:rPr>
          <w:lang w:val="cs-CZ"/>
        </w:rPr>
        <w:t>;</w:t>
      </w:r>
      <w:r w:rsidRPr="001E1FE0">
        <w:t xml:space="preserve"> </w:t>
      </w:r>
    </w:p>
    <w:p w14:paraId="1F302906" w14:textId="77777777" w:rsidR="00BB497B" w:rsidRPr="004F703C" w:rsidRDefault="00D268CB" w:rsidP="00E34209">
      <w:pPr>
        <w:pStyle w:val="SeznamsmlouvaPVL"/>
      </w:pPr>
      <w:r>
        <w:rPr>
          <w:rFonts w:cs="Arial"/>
          <w:lang w:val="cs-CZ"/>
        </w:rPr>
        <w:t>s</w:t>
      </w:r>
      <w:r w:rsidR="00BB497B">
        <w:rPr>
          <w:rFonts w:cs="Arial"/>
        </w:rPr>
        <w:t>mluvní pokuta pro případ závažného a opakovaného porušení povinnosti zhotovitele vést stavební deník v souladu s vyhláškou č. 499/2006 Sb., o dokumentaci staveb, ve znění pozdějších předpisů, činí 5.000,- Kč za každý případ</w:t>
      </w:r>
      <w:r w:rsidR="0028721C">
        <w:rPr>
          <w:rFonts w:cs="Arial"/>
          <w:lang w:val="cs-CZ"/>
        </w:rPr>
        <w:t>;</w:t>
      </w:r>
    </w:p>
    <w:p w14:paraId="15A27D89" w14:textId="77777777" w:rsidR="00245653" w:rsidRPr="004F703C" w:rsidRDefault="00245653" w:rsidP="00E34209">
      <w:pPr>
        <w:pStyle w:val="SeznamsmlouvaPVL"/>
      </w:pPr>
      <w:r>
        <w:rPr>
          <w:rFonts w:cs="Arial"/>
          <w:lang w:val="cs-CZ"/>
        </w:rPr>
        <w:t>smluvní po</w:t>
      </w:r>
      <w:r w:rsidR="00827CC2">
        <w:rPr>
          <w:rFonts w:cs="Arial"/>
          <w:lang w:val="cs-CZ"/>
        </w:rPr>
        <w:t>k</w:t>
      </w:r>
      <w:r>
        <w:rPr>
          <w:rFonts w:cs="Arial"/>
          <w:lang w:val="cs-CZ"/>
        </w:rPr>
        <w:t>uta pro přípa</w:t>
      </w:r>
      <w:r w:rsidR="0047631E">
        <w:rPr>
          <w:rFonts w:cs="Arial"/>
          <w:lang w:val="cs-CZ"/>
        </w:rPr>
        <w:t>d porušení ostatních</w:t>
      </w:r>
      <w:r>
        <w:rPr>
          <w:rFonts w:cs="Arial"/>
          <w:lang w:val="cs-CZ"/>
        </w:rPr>
        <w:t xml:space="preserve"> výše neuvedených smluvních povinností, na jejichž porušení byl zhotovitel upozorněn objednatelem ve stavebním deníku, činí</w:t>
      </w:r>
      <w:r w:rsidR="00B04386">
        <w:rPr>
          <w:rFonts w:cs="Arial"/>
          <w:lang w:val="cs-CZ"/>
        </w:rPr>
        <w:t xml:space="preserve">     </w:t>
      </w:r>
      <w:r>
        <w:rPr>
          <w:rFonts w:cs="Arial"/>
          <w:lang w:val="cs-CZ"/>
        </w:rPr>
        <w:t>1.000,-</w:t>
      </w:r>
      <w:r w:rsidR="00B04386">
        <w:rPr>
          <w:rFonts w:cs="Arial"/>
          <w:lang w:val="cs-CZ"/>
        </w:rPr>
        <w:t> </w:t>
      </w:r>
      <w:r w:rsidR="004F703C">
        <w:rPr>
          <w:rFonts w:cs="Arial"/>
          <w:lang w:val="cs-CZ"/>
        </w:rPr>
        <w:t>Kč za každý případ;</w:t>
      </w:r>
    </w:p>
    <w:p w14:paraId="15B6A6A5" w14:textId="77777777" w:rsidR="004F703C" w:rsidRDefault="004F703C" w:rsidP="00E34209">
      <w:pPr>
        <w:pStyle w:val="SeznamsmlouvaPVL"/>
      </w:pPr>
      <w:r>
        <w:rPr>
          <w:rFonts w:cs="Arial"/>
          <w:lang w:val="cs-CZ"/>
        </w:rPr>
        <w:t xml:space="preserve">v případě porušení povinnosti podle čl. XII. odst. 1. nebo odst. 4. věty druhé této smlouvy smluvní pokuta činí 10.000,- Kč za každý započatý kalendářní den až do dne prokazatelného zjednání nápravy. </w:t>
      </w:r>
    </w:p>
    <w:p w14:paraId="1B23D26C" w14:textId="77777777" w:rsidR="009741EB" w:rsidRDefault="009741EB" w:rsidP="00E34209">
      <w:pPr>
        <w:pStyle w:val="Meziodstavce"/>
      </w:pPr>
    </w:p>
    <w:p w14:paraId="484C41D7" w14:textId="77777777" w:rsidR="009741EB" w:rsidRDefault="009741EB" w:rsidP="00E34209">
      <w:pPr>
        <w:pStyle w:val="lneksmlouvytextPVL"/>
      </w:pPr>
      <w:r w:rsidRPr="002C5340">
        <w:lastRenderedPageBreak/>
        <w:t>Dojde-li ze strany objednatele k prodlení při úhradě oprávněně vystavené</w:t>
      </w:r>
      <w:r w:rsidRPr="00A32F73">
        <w:t xml:space="preserve"> faktury – daňového dokladu, má zhotovitel právo účtovat objednateli úrok z prodlení ve výši 0,05 % z dlužné částky za každý kalendářní den prodlení.</w:t>
      </w:r>
    </w:p>
    <w:p w14:paraId="3086AF52" w14:textId="77777777" w:rsidR="009741EB" w:rsidRPr="00B5419B" w:rsidRDefault="009741EB" w:rsidP="00E34209">
      <w:pPr>
        <w:pStyle w:val="Meziodstavce"/>
      </w:pPr>
    </w:p>
    <w:p w14:paraId="3A00AAF1" w14:textId="77777777" w:rsidR="009741EB" w:rsidRPr="00A32F73" w:rsidRDefault="009741EB" w:rsidP="00E34209">
      <w:pPr>
        <w:pStyle w:val="lneksmlouvytextPVL"/>
      </w:pPr>
      <w:r>
        <w:t xml:space="preserve">Smluvní pokuty mohou být kombinovány, a to znamená, že uplatnění jedné smluvní pokuty nevylučuje souběžně uplatnění jakékoliv jiné smluvní pokuty. </w:t>
      </w:r>
    </w:p>
    <w:p w14:paraId="46AAA456" w14:textId="77777777" w:rsidR="009741EB" w:rsidRDefault="009741EB" w:rsidP="00E34209">
      <w:pPr>
        <w:pStyle w:val="Meziodstavce"/>
      </w:pPr>
    </w:p>
    <w:p w14:paraId="1B6F4758" w14:textId="77777777" w:rsidR="009741EB" w:rsidRDefault="009741EB" w:rsidP="00E34209">
      <w:pPr>
        <w:pStyle w:val="lneksmlouvytextPVL"/>
      </w:pPr>
      <w:r>
        <w:t xml:space="preserve">Uplatněním nároku na zaplacení smluvní pokuty ani jejím skutečným uhrazením nezaniká povinnost smluvní strany splnit povinnost, jejíž plnění bylo smluvní pokutou zajištěno. Úhradou smluvní pokuty není dotčeno právo objednatele na náhradu škody způsobené porušením povinností zhotovitele, na kterou se smluvní pokuta vztahuje a náhrada škody se tedy hradí v plné výši vedle smluvní pokuty. </w:t>
      </w:r>
    </w:p>
    <w:p w14:paraId="1710B51E" w14:textId="77777777" w:rsidR="009741EB" w:rsidRDefault="009741EB" w:rsidP="00E34209">
      <w:pPr>
        <w:pStyle w:val="Meziodstavce"/>
      </w:pPr>
    </w:p>
    <w:p w14:paraId="7700F193" w14:textId="77777777" w:rsidR="009741EB" w:rsidRDefault="009741EB" w:rsidP="00E34209">
      <w:pPr>
        <w:pStyle w:val="lneksmlouvynadpisPVL"/>
      </w:pPr>
      <w:r>
        <w:t>Zrušení smlouvy a odstoupení od smlouvy</w:t>
      </w:r>
    </w:p>
    <w:p w14:paraId="7A407EA6" w14:textId="77777777" w:rsidR="009741EB" w:rsidRDefault="009741EB" w:rsidP="00E34209">
      <w:pPr>
        <w:pStyle w:val="lneksmlouvytextPVL"/>
      </w:pPr>
      <w:bookmarkStart w:id="18" w:name="_Ref473801611"/>
      <w:r>
        <w:t>Smlouvu lze zrušit dohodou smluvních stran, jejíž součástí je i vypořádání vzájemných závazků a pohledávek.</w:t>
      </w:r>
      <w:bookmarkEnd w:id="18"/>
      <w:r>
        <w:t xml:space="preserve"> </w:t>
      </w:r>
    </w:p>
    <w:p w14:paraId="17479607" w14:textId="77777777" w:rsidR="009741EB" w:rsidRDefault="009741EB" w:rsidP="00E34209">
      <w:pPr>
        <w:pStyle w:val="Meziodstavce"/>
      </w:pPr>
      <w:r>
        <w:t xml:space="preserve"> </w:t>
      </w:r>
    </w:p>
    <w:p w14:paraId="3053376D" w14:textId="77777777" w:rsidR="009741EB" w:rsidRDefault="009741EB" w:rsidP="00E34209">
      <w:pPr>
        <w:pStyle w:val="lneksmlouvytextPVL"/>
      </w:pPr>
      <w:r>
        <w:t xml:space="preserve">Objednatel a zhotovitel jsou oprávněni odstoupit od smlouvy v případě podstatného porušení smluvních povinností druhou ze smluvních stran. Každá ze smluvních stran je oprávněna rovněž odstoupit od smlouvy bylo-li zahájeno insolvenční řízení druhé smluvní strany, podle zákona č. 182/2006 Sb., </w:t>
      </w:r>
      <w:r w:rsidR="00945047">
        <w:t>o úpadku a způsobech jeho řešení (</w:t>
      </w:r>
      <w:r w:rsidR="00945047" w:rsidRPr="004C224D">
        <w:t>insolvenční zákon</w:t>
      </w:r>
      <w:r w:rsidR="00945047">
        <w:t>)</w:t>
      </w:r>
      <w:r w:rsidR="00945047" w:rsidRPr="004C224D">
        <w:t>,</w:t>
      </w:r>
      <w:r>
        <w:t xml:space="preserve"> ve znění pozdějších předpisů.</w:t>
      </w:r>
    </w:p>
    <w:p w14:paraId="038222DF" w14:textId="77777777" w:rsidR="009741EB" w:rsidRDefault="009741EB" w:rsidP="00E34209">
      <w:pPr>
        <w:pStyle w:val="Meziodstavce"/>
      </w:pPr>
    </w:p>
    <w:p w14:paraId="3280896C" w14:textId="77777777" w:rsidR="009741EB" w:rsidRDefault="009741EB" w:rsidP="00E34209">
      <w:pPr>
        <w:pStyle w:val="lneksmlouvytextPVL"/>
      </w:pPr>
      <w:r>
        <w:t>Za podstatné porušení smlouvy se v tomto případě sjednává a objednatel je oprávněn odstoupit od smlouvy zejména:</w:t>
      </w:r>
    </w:p>
    <w:p w14:paraId="0824C7DC" w14:textId="77777777" w:rsidR="009741EB" w:rsidRDefault="009741EB" w:rsidP="00E34209">
      <w:pPr>
        <w:pStyle w:val="SeznamsmlouvaPVL"/>
      </w:pPr>
      <w:r>
        <w:t>zjistí-li, že zhotovitel neprovádí práce v odpovídající kvalitě, přičemž závadný stav nebyl odstraněn v přiměřené době následující po výzvě objednatele,</w:t>
      </w:r>
    </w:p>
    <w:p w14:paraId="0613EB50" w14:textId="77777777" w:rsidR="009741EB" w:rsidRDefault="009741EB" w:rsidP="00E34209">
      <w:pPr>
        <w:pStyle w:val="SeznamsmlouvaPVL"/>
      </w:pPr>
      <w:r>
        <w:t>zpozdí-li se zhotovitel při provádění díla o více než 30 dnů oproti poslednímu platnému harmonogramu ujednanému pro zhotovení díla, a to i v případě jakéhokoliv termínu plnění v posledním platném harmonogramu.</w:t>
      </w:r>
    </w:p>
    <w:p w14:paraId="45370BDE" w14:textId="77777777" w:rsidR="009741EB" w:rsidRDefault="009741EB" w:rsidP="00E34209">
      <w:pPr>
        <w:pStyle w:val="Meziodstavce"/>
      </w:pPr>
    </w:p>
    <w:p w14:paraId="6BCF1924" w14:textId="77777777" w:rsidR="009741EB" w:rsidRPr="00B04386" w:rsidRDefault="009741EB" w:rsidP="00E34209">
      <w:pPr>
        <w:pStyle w:val="lneksmlouvytextPVL"/>
      </w:pPr>
      <w:r>
        <w:t xml:space="preserve">Pro případ odstoupení od smlouvy je objednatel oprávněn převzít nedokončené dílo do 15 </w:t>
      </w:r>
      <w:r w:rsidRPr="00CF7B17">
        <w:t>kalendářních dní ode dne ukončení této smlouvy. Zhotovitel je povinen objednateli na jeho výzvu nedokončené dílo ve stejné lhůtě předat. O předání a převzetí nedokončeného díla sepíší smluvní strany zápis</w:t>
      </w:r>
      <w:r w:rsidR="000B5C55">
        <w:rPr>
          <w:lang w:val="cs-CZ"/>
        </w:rPr>
        <w:t xml:space="preserve"> obdobně jako v případě dle </w:t>
      </w:r>
      <w:r w:rsidR="00C1675C" w:rsidRPr="006E6FE8">
        <w:rPr>
          <w:lang w:val="cs-CZ"/>
        </w:rPr>
        <w:t>čl. VII. odst. 9.</w:t>
      </w:r>
      <w:r w:rsidR="000B5C55" w:rsidRPr="006E6FE8">
        <w:rPr>
          <w:lang w:val="cs-CZ"/>
        </w:rPr>
        <w:t xml:space="preserve"> této smlouvy</w:t>
      </w:r>
      <w:r w:rsidRPr="00CF7B17">
        <w:t>. Odpovědnost za vady dohodnutá v této smlouvě i záruka se vztahuje v plném rozsahu i na vady nedokončeného díla.</w:t>
      </w:r>
      <w:r>
        <w:t xml:space="preserve"> Výše ceny za dosud provedená plnění (dodávky, práce a činnosti) se řídí výší ujednanou pro ně v této smlouvě, se zohledněním ekonomického významu díla pro objednatele.</w:t>
      </w:r>
    </w:p>
    <w:p w14:paraId="03045D96" w14:textId="77777777" w:rsidR="009741EB" w:rsidRDefault="009741EB" w:rsidP="00E34209">
      <w:pPr>
        <w:pStyle w:val="Meziodstavce"/>
      </w:pPr>
    </w:p>
    <w:p w14:paraId="5986FF5C" w14:textId="77777777" w:rsidR="009741EB" w:rsidRDefault="009741EB" w:rsidP="00E34209">
      <w:pPr>
        <w:pStyle w:val="lneksmlouvytextPVL"/>
      </w:pPr>
      <w:r>
        <w:t xml:space="preserve">Ukončení této smlouvy nemá vliv na trvání ustanovení týkajících se smluvních pokut, záruk, řešení sporů a dalších ustanovení, z jejichž povahy plyne, že mají zůstat v platnosti i po ukončení smlouvy. </w:t>
      </w:r>
    </w:p>
    <w:p w14:paraId="2AFF4B49" w14:textId="77777777" w:rsidR="009741EB" w:rsidRPr="007872A2" w:rsidRDefault="009741EB" w:rsidP="00E34209">
      <w:pPr>
        <w:pStyle w:val="Meziodstavce"/>
      </w:pPr>
    </w:p>
    <w:p w14:paraId="1EF7F85A" w14:textId="77777777" w:rsidR="009741EB" w:rsidRPr="007872A2" w:rsidRDefault="009741EB" w:rsidP="00E34209">
      <w:pPr>
        <w:pStyle w:val="lneksmlouvytextPVL"/>
      </w:pPr>
      <w:r w:rsidRPr="007872A2">
        <w:t>Zhotovitel je oprávněn odstoupit od smlouvy v případě, že nebude písemně vyzván k převzetí staveniště a zahájení prací dle smlouvy nejpozději ve lhůtě do 12 měsíců ode dne uzavření této smlouvy. Odstoupení od smlouvy je účinné okamžikem jejího doručení druhé straně a</w:t>
      </w:r>
      <w:r w:rsidR="00E47890">
        <w:rPr>
          <w:lang w:val="cs-CZ"/>
        </w:rPr>
        <w:t> </w:t>
      </w:r>
      <w:r w:rsidRPr="007872A2">
        <w:t>k tomuto dni zanikají práva a povinnosti smlouvou založená. V těchto případech nemá žádná ze smluvních stran nárok na jakékoliv plnění, a to ani z titulu náhrady</w:t>
      </w:r>
      <w:r>
        <w:t xml:space="preserve"> skutečné škody a</w:t>
      </w:r>
      <w:r w:rsidR="00E47890">
        <w:rPr>
          <w:lang w:val="cs-CZ"/>
        </w:rPr>
        <w:t> </w:t>
      </w:r>
      <w:r>
        <w:t>ušlého zisku.</w:t>
      </w:r>
    </w:p>
    <w:p w14:paraId="29FF5D74" w14:textId="77777777" w:rsidR="009741EB" w:rsidRDefault="009741EB" w:rsidP="00E34209">
      <w:pPr>
        <w:pStyle w:val="Meziodstavce"/>
        <w:rPr>
          <w:lang w:val="cs-CZ"/>
        </w:rPr>
      </w:pPr>
    </w:p>
    <w:p w14:paraId="44B0ECED" w14:textId="77777777" w:rsidR="007B1CB0" w:rsidRDefault="007B1CB0" w:rsidP="00E34209">
      <w:pPr>
        <w:pStyle w:val="Meziodstavce"/>
        <w:rPr>
          <w:lang w:val="cs-CZ"/>
        </w:rPr>
      </w:pPr>
    </w:p>
    <w:p w14:paraId="527E2C5E" w14:textId="77777777" w:rsidR="007B1CB0" w:rsidRDefault="007B1CB0" w:rsidP="00E34209">
      <w:pPr>
        <w:pStyle w:val="Meziodstavce"/>
        <w:rPr>
          <w:lang w:val="cs-CZ"/>
        </w:rPr>
      </w:pPr>
    </w:p>
    <w:p w14:paraId="4D78FE0B" w14:textId="77777777" w:rsidR="007B1CB0" w:rsidRPr="007B1CB0" w:rsidRDefault="007B1CB0" w:rsidP="00E34209">
      <w:pPr>
        <w:pStyle w:val="Meziodstavce"/>
        <w:rPr>
          <w:lang w:val="cs-CZ"/>
        </w:rPr>
      </w:pPr>
    </w:p>
    <w:p w14:paraId="35B6DB6A" w14:textId="77777777" w:rsidR="009741EB" w:rsidRDefault="009741EB" w:rsidP="00E34209">
      <w:pPr>
        <w:pStyle w:val="lneksmlouvynadpisPVL"/>
      </w:pPr>
      <w:r w:rsidRPr="005706E4">
        <w:lastRenderedPageBreak/>
        <w:t>Pojištění</w:t>
      </w:r>
    </w:p>
    <w:p w14:paraId="0480046D" w14:textId="77777777" w:rsidR="00213707" w:rsidRPr="00E03931" w:rsidRDefault="00213707" w:rsidP="00213707">
      <w:pPr>
        <w:pStyle w:val="lneksmlouvytextPVL"/>
      </w:pPr>
      <w:r>
        <w:t xml:space="preserve">Zhotovitel </w:t>
      </w:r>
      <w:r>
        <w:rPr>
          <w:lang w:val="cs-CZ"/>
        </w:rPr>
        <w:t>předal</w:t>
      </w:r>
      <w:r>
        <w:t xml:space="preserve"> objednateli </w:t>
      </w:r>
      <w:r>
        <w:rPr>
          <w:lang w:val="cs-CZ"/>
        </w:rPr>
        <w:t>před podpisem</w:t>
      </w:r>
      <w:r>
        <w:t xml:space="preserve"> této smlouvy </w:t>
      </w:r>
      <w:r>
        <w:rPr>
          <w:lang w:val="cs-CZ"/>
        </w:rPr>
        <w:t>doklad o</w:t>
      </w:r>
      <w:r>
        <w:t xml:space="preserve"> pojištění odpovědnosti zhotovitele za škodu způsobenou třetí osobě s výší pojistného plnění </w:t>
      </w:r>
      <w:r w:rsidRPr="00E03931">
        <w:t xml:space="preserve">minimálně </w:t>
      </w:r>
      <w:r>
        <w:rPr>
          <w:lang w:val="cs-CZ"/>
        </w:rPr>
        <w:t>5</w:t>
      </w:r>
      <w:r w:rsidRPr="00FD1DBE">
        <w:t>.000.000</w:t>
      </w:r>
      <w:r>
        <w:rPr>
          <w:lang w:val="cs-CZ"/>
        </w:rPr>
        <w:noBreakHyphen/>
        <w:t> </w:t>
      </w:r>
      <w:r w:rsidRPr="00FD1DBE">
        <w:t>Kč</w:t>
      </w:r>
      <w:r w:rsidRPr="00E03931">
        <w:t>.</w:t>
      </w:r>
    </w:p>
    <w:p w14:paraId="3E367E6C" w14:textId="77777777" w:rsidR="00213707" w:rsidRPr="00B5419B" w:rsidRDefault="00213707" w:rsidP="00213707">
      <w:pPr>
        <w:pStyle w:val="Meziodstavce"/>
        <w:ind w:left="426" w:hanging="426"/>
      </w:pPr>
    </w:p>
    <w:p w14:paraId="4B9CD13F" w14:textId="77777777" w:rsidR="00213707" w:rsidRDefault="00213707" w:rsidP="00213707">
      <w:pPr>
        <w:pStyle w:val="lneksmlouvytextPVL"/>
      </w:pPr>
      <w:r>
        <w:t xml:space="preserve">Zhotovitel se zavazuje, že předá objednateli </w:t>
      </w:r>
      <w:r>
        <w:rPr>
          <w:lang w:val="cs-CZ"/>
        </w:rPr>
        <w:t xml:space="preserve">doklad o </w:t>
      </w:r>
      <w:r>
        <w:t>stavební</w:t>
      </w:r>
      <w:r>
        <w:rPr>
          <w:lang w:val="cs-CZ"/>
        </w:rPr>
        <w:t>m</w:t>
      </w:r>
      <w:r>
        <w:t xml:space="preserve"> a montážní</w:t>
      </w:r>
      <w:r>
        <w:rPr>
          <w:lang w:val="cs-CZ"/>
        </w:rPr>
        <w:t>m</w:t>
      </w:r>
      <w:r>
        <w:t xml:space="preserve"> pojištění díla</w:t>
      </w:r>
      <w:r>
        <w:rPr>
          <w:lang w:val="cs-CZ"/>
        </w:rPr>
        <w:t xml:space="preserve">, a to </w:t>
      </w:r>
      <w:r>
        <w:t xml:space="preserve">nejpozději </w:t>
      </w:r>
      <w:r>
        <w:rPr>
          <w:lang w:val="cs-CZ"/>
        </w:rPr>
        <w:t>do 15 dnů od převzetí</w:t>
      </w:r>
      <w:r>
        <w:t xml:space="preserve"> staveniště.</w:t>
      </w:r>
    </w:p>
    <w:p w14:paraId="5A1439D3" w14:textId="77777777" w:rsidR="00213707" w:rsidRDefault="00213707" w:rsidP="00213707">
      <w:pPr>
        <w:pStyle w:val="Meziodstavce"/>
        <w:ind w:left="426" w:hanging="426"/>
      </w:pPr>
    </w:p>
    <w:p w14:paraId="54FB289F" w14:textId="77777777" w:rsidR="00213707" w:rsidRDefault="00213707" w:rsidP="00213707">
      <w:pPr>
        <w:pStyle w:val="lneksmlouvytextPVL"/>
      </w:pPr>
      <w:r>
        <w:t xml:space="preserve">Zhotovitel se současně zavazuje, že </w:t>
      </w:r>
      <w:r>
        <w:rPr>
          <w:lang w:val="cs-CZ"/>
        </w:rPr>
        <w:t>zajistí trvání výše uvedených pojištění</w:t>
      </w:r>
      <w:r>
        <w:t xml:space="preserve"> </w:t>
      </w:r>
      <w:r>
        <w:rPr>
          <w:lang w:val="cs-CZ"/>
        </w:rPr>
        <w:t>alespoň do dne převzetí díla, nebo do dne odstranění poslední vady díla uvedené v zápisu o předání a převzetí díla</w:t>
      </w:r>
      <w:r>
        <w:t>,</w:t>
      </w:r>
      <w:r>
        <w:rPr>
          <w:lang w:val="cs-CZ"/>
        </w:rPr>
        <w:t xml:space="preserve"> pokud bylo dílo převzato s vadami.</w:t>
      </w:r>
      <w:r>
        <w:t xml:space="preserve"> </w:t>
      </w:r>
      <w:r>
        <w:rPr>
          <w:lang w:val="cs-CZ"/>
        </w:rPr>
        <w:t>Zhotovitel je povinen</w:t>
      </w:r>
      <w:r>
        <w:t xml:space="preserve"> na základě výzvy objednatele </w:t>
      </w:r>
      <w:r>
        <w:rPr>
          <w:lang w:val="cs-CZ"/>
        </w:rPr>
        <w:t>prokázat splnění povinnosti podle předchozí věty</w:t>
      </w:r>
      <w:r>
        <w:t xml:space="preserve"> nejpozději do 7 kalendářních dní od doručení výzvy k jejich doložení. </w:t>
      </w:r>
    </w:p>
    <w:p w14:paraId="425234DA" w14:textId="77777777" w:rsidR="00213707" w:rsidRDefault="00213707" w:rsidP="00213707">
      <w:pPr>
        <w:pStyle w:val="Meziodstavce"/>
        <w:ind w:left="426" w:hanging="426"/>
      </w:pPr>
    </w:p>
    <w:p w14:paraId="66C267E9" w14:textId="77777777" w:rsidR="00213707" w:rsidRDefault="00213707" w:rsidP="00213707">
      <w:pPr>
        <w:pStyle w:val="lneksmlouvytextPVL"/>
      </w:pPr>
      <w:r>
        <w:rPr>
          <w:lang w:val="cs-CZ"/>
        </w:rPr>
        <w:t>Z</w:t>
      </w:r>
      <w:r>
        <w:t xml:space="preserve">hotovitel </w:t>
      </w:r>
      <w:r>
        <w:rPr>
          <w:lang w:val="cs-CZ"/>
        </w:rPr>
        <w:t>odpovídá za</w:t>
      </w:r>
      <w:r>
        <w:t xml:space="preserve"> </w:t>
      </w:r>
      <w:r>
        <w:rPr>
          <w:lang w:val="cs-CZ"/>
        </w:rPr>
        <w:t xml:space="preserve">jím způsobenou </w:t>
      </w:r>
      <w:r>
        <w:t>škodu</w:t>
      </w:r>
      <w:r>
        <w:rPr>
          <w:lang w:val="cs-CZ"/>
        </w:rPr>
        <w:t xml:space="preserve"> v plném rozsahu i v případě, že její výše překročí výši pojistného plnění dle tohoto článku.</w:t>
      </w:r>
      <w:r>
        <w:t xml:space="preserve"> </w:t>
      </w:r>
    </w:p>
    <w:p w14:paraId="4B1931E2" w14:textId="77777777" w:rsidR="00213707" w:rsidRDefault="00213707" w:rsidP="00213707">
      <w:pPr>
        <w:pStyle w:val="Meziodstavce"/>
        <w:ind w:left="426" w:hanging="426"/>
      </w:pPr>
    </w:p>
    <w:p w14:paraId="209B7595" w14:textId="77777777" w:rsidR="00213707" w:rsidRPr="00B816FA" w:rsidRDefault="00213707" w:rsidP="00213707">
      <w:pPr>
        <w:pStyle w:val="lneksmlouvytextPVL"/>
        <w:rPr>
          <w:lang w:val="cs-CZ"/>
        </w:rPr>
      </w:pPr>
      <w:r>
        <w:t>Pokud zhotovitel nesplní povinnost uvedenou v odst. 2.</w:t>
      </w:r>
      <w:r w:rsidRPr="00B816FA">
        <w:rPr>
          <w:lang w:val="cs-CZ"/>
        </w:rPr>
        <w:t xml:space="preserve"> nebo</w:t>
      </w:r>
      <w:r>
        <w:t xml:space="preserve"> odst. 3.</w:t>
      </w:r>
      <w:r w:rsidRPr="00B816FA">
        <w:rPr>
          <w:lang w:val="cs-CZ"/>
        </w:rPr>
        <w:t xml:space="preserve"> tohoto článku</w:t>
      </w:r>
      <w:r>
        <w:t>, je</w:t>
      </w:r>
      <w:r w:rsidRPr="00B816FA">
        <w:rPr>
          <w:lang w:val="cs-CZ"/>
        </w:rPr>
        <w:t> </w:t>
      </w:r>
      <w:r>
        <w:t>o</w:t>
      </w:r>
      <w:r w:rsidRPr="000703BE">
        <w:t>bjednatel oprávněn od</w:t>
      </w:r>
      <w:r>
        <w:rPr>
          <w:lang w:val="cs-CZ"/>
        </w:rPr>
        <w:t xml:space="preserve"> této</w:t>
      </w:r>
      <w:r w:rsidRPr="000703BE">
        <w:t xml:space="preserve"> smlouvy odstoupit. </w:t>
      </w:r>
      <w:r>
        <w:t xml:space="preserve">V případě, že objednatel od </w:t>
      </w:r>
      <w:r>
        <w:rPr>
          <w:lang w:val="cs-CZ"/>
        </w:rPr>
        <w:t xml:space="preserve">této </w:t>
      </w:r>
      <w:r>
        <w:t xml:space="preserve">smlouvy odstoupí z důvodu nesplnění povinnosti </w:t>
      </w:r>
      <w:r>
        <w:rPr>
          <w:lang w:val="cs-CZ"/>
        </w:rPr>
        <w:t xml:space="preserve">zhotovitele </w:t>
      </w:r>
      <w:r>
        <w:t>uvedené v odst. 2 tohoto článku, nemá zhotovitel právo na náhradu jakýchkoliv nákladů vynaložených v souvislosti s touto smlouvou.</w:t>
      </w:r>
    </w:p>
    <w:p w14:paraId="06FA9DBD" w14:textId="77777777" w:rsidR="00213707" w:rsidRPr="00B816FA" w:rsidRDefault="00213707" w:rsidP="00213707">
      <w:pPr>
        <w:pStyle w:val="Meziodstavce"/>
      </w:pPr>
    </w:p>
    <w:p w14:paraId="359EF649" w14:textId="77777777" w:rsidR="009741EB" w:rsidRDefault="009741EB" w:rsidP="00E34209">
      <w:pPr>
        <w:pStyle w:val="Meziodstavce"/>
      </w:pPr>
    </w:p>
    <w:p w14:paraId="2E5B28CF" w14:textId="77777777" w:rsidR="009741EB" w:rsidRPr="000703BE" w:rsidRDefault="009741EB" w:rsidP="00E34209">
      <w:pPr>
        <w:pStyle w:val="lneksmlouvynadpisPVL"/>
      </w:pPr>
      <w:r w:rsidRPr="000703BE">
        <w:t>Zajištění závazků zhotovitele – bankovní záruk</w:t>
      </w:r>
      <w:r>
        <w:t>y</w:t>
      </w:r>
    </w:p>
    <w:p w14:paraId="7A396251" w14:textId="77777777" w:rsidR="00464C8A" w:rsidRPr="00464C8A" w:rsidRDefault="00464C8A" w:rsidP="00464C8A">
      <w:pPr>
        <w:pStyle w:val="lneksmlouvytextPVL"/>
      </w:pPr>
      <w:r>
        <w:t xml:space="preserve">Zhotovitel je povinen předložit objednateli originál záruční listiny k </w:t>
      </w:r>
      <w:r w:rsidRPr="0047433C">
        <w:t xml:space="preserve">bankovní </w:t>
      </w:r>
      <w:r>
        <w:t>záruce</w:t>
      </w:r>
      <w:r w:rsidRPr="0047433C">
        <w:t xml:space="preserve"> za řádné provedení díla</w:t>
      </w:r>
      <w:r>
        <w:t xml:space="preserve"> (dále jen „bankovní záruka“) splňující dále sjednané podmínky, a to nejpozději </w:t>
      </w:r>
      <w:r>
        <w:rPr>
          <w:lang w:val="cs-CZ"/>
        </w:rPr>
        <w:t>do 15 dnů od pře</w:t>
      </w:r>
      <w:bookmarkStart w:id="19" w:name="_GoBack"/>
      <w:bookmarkEnd w:id="19"/>
      <w:r>
        <w:rPr>
          <w:lang w:val="cs-CZ"/>
        </w:rPr>
        <w:t>vzetí</w:t>
      </w:r>
      <w:r>
        <w:t xml:space="preserve"> staveniště.</w:t>
      </w:r>
    </w:p>
    <w:p w14:paraId="067DA475" w14:textId="77777777" w:rsidR="00464C8A" w:rsidRDefault="00464C8A" w:rsidP="00464C8A">
      <w:pPr>
        <w:pStyle w:val="Meziodstavce"/>
      </w:pPr>
    </w:p>
    <w:p w14:paraId="1D1AC6B1" w14:textId="77777777" w:rsidR="00464C8A" w:rsidRPr="00464C8A" w:rsidRDefault="00464C8A" w:rsidP="00464C8A">
      <w:pPr>
        <w:pStyle w:val="lneksmlouvytextPVL"/>
      </w:pPr>
      <w:r>
        <w:t>Ze záruční listiny k bankovní záruce musí vyplývat závazek jejího výstavce, že po dobu trvání bankovní záruky bez možnosti uplatnění námitek vyplatí objednateli na písemnou výzvu objednatele požadované finanční prostředky, a to až do celkové výše zaručené částky.</w:t>
      </w:r>
    </w:p>
    <w:p w14:paraId="274531E5" w14:textId="77777777" w:rsidR="00464C8A" w:rsidRDefault="00464C8A" w:rsidP="00464C8A">
      <w:pPr>
        <w:pStyle w:val="Meziodstavce"/>
      </w:pPr>
    </w:p>
    <w:p w14:paraId="2497DD82" w14:textId="77777777" w:rsidR="00464C8A" w:rsidRPr="0047433C" w:rsidRDefault="00464C8A" w:rsidP="00464C8A">
      <w:pPr>
        <w:pStyle w:val="lneksmlouvytextPVL"/>
      </w:pPr>
      <w:r w:rsidRPr="0047433C">
        <w:t xml:space="preserve">Celková výše zaručené částky nesmí být nižší než </w:t>
      </w:r>
      <w:r w:rsidR="006A3CC3">
        <w:rPr>
          <w:lang w:val="cs-CZ"/>
        </w:rPr>
        <w:t>8</w:t>
      </w:r>
      <w:r w:rsidRPr="0047433C">
        <w:rPr>
          <w:lang w:val="cs-CZ"/>
        </w:rPr>
        <w:t>00.000 Kč</w:t>
      </w:r>
      <w:r w:rsidR="00AD4210" w:rsidRPr="0047433C">
        <w:rPr>
          <w:lang w:val="cs-CZ"/>
        </w:rPr>
        <w:t>.</w:t>
      </w:r>
    </w:p>
    <w:p w14:paraId="71198A5B" w14:textId="77777777" w:rsidR="00464C8A" w:rsidRPr="00464C8A" w:rsidRDefault="00464C8A" w:rsidP="00464C8A">
      <w:pPr>
        <w:pStyle w:val="Meziodstavce"/>
      </w:pPr>
    </w:p>
    <w:p w14:paraId="7BDDC5DB" w14:textId="77777777" w:rsidR="00464C8A" w:rsidRPr="00464C8A" w:rsidRDefault="00464C8A" w:rsidP="00464C8A">
      <w:pPr>
        <w:pStyle w:val="lneksmlouvytextPVL"/>
      </w:pPr>
      <w:r>
        <w:t xml:space="preserve">Doba trvání bankovní záruky musí přesahovat termín předání a převzetí díla sjednaný </w:t>
      </w:r>
      <w:r w:rsidRPr="0047433C">
        <w:t>v</w:t>
      </w:r>
      <w:r>
        <w:t xml:space="preserve"> </w:t>
      </w:r>
      <w:r w:rsidRPr="0047433C">
        <w:t xml:space="preserve">čl. II. odst. 1. písm. c) </w:t>
      </w:r>
      <w:r>
        <w:t>této smlouv</w:t>
      </w:r>
      <w:r w:rsidRPr="0047433C">
        <w:t>y</w:t>
      </w:r>
      <w:r>
        <w:t xml:space="preserve"> alespoň o 3 měsíce. V případě prodloužení tohoto termínu postupem sjednaným v </w:t>
      </w:r>
      <w:r w:rsidRPr="0047433C">
        <w:t xml:space="preserve">této </w:t>
      </w:r>
      <w:r>
        <w:t xml:space="preserve">smlouvě je zhotovitel povinen předložit doklad o prodloužení doby trvání bankovní záruky alespoň o dobu takového prodloužení, a to nejpozději </w:t>
      </w:r>
      <w:r w:rsidR="00AD4210">
        <w:rPr>
          <w:lang w:val="cs-CZ"/>
        </w:rPr>
        <w:t xml:space="preserve">ke dni uzavření souvisejícího </w:t>
      </w:r>
      <w:r>
        <w:t>dodatku k této smlouvě.</w:t>
      </w:r>
    </w:p>
    <w:p w14:paraId="05FC6C0E" w14:textId="77777777" w:rsidR="00464C8A" w:rsidRDefault="00464C8A" w:rsidP="00464C8A">
      <w:pPr>
        <w:pStyle w:val="Meziodstavce"/>
      </w:pPr>
    </w:p>
    <w:p w14:paraId="3FCA148D" w14:textId="77777777" w:rsidR="00464C8A" w:rsidRPr="00464C8A" w:rsidRDefault="00464C8A" w:rsidP="00464C8A">
      <w:pPr>
        <w:pStyle w:val="lneksmlouvytextPVL"/>
      </w:pPr>
      <w:r>
        <w:t>Objednatel je oprávněn vyzvat výstavce k vyplacení finančních prostředků v případě, že</w:t>
      </w:r>
      <w:r w:rsidR="00AD4210">
        <w:rPr>
          <w:lang w:val="cs-CZ"/>
        </w:rPr>
        <w:t> </w:t>
      </w:r>
      <w:r>
        <w:t xml:space="preserve">zhotovitel řádně a včas neprovede dílo, neodstraní případné vady díla, nebo nesplní některou z dalších povinností zhotovitele sjednaných v </w:t>
      </w:r>
      <w:r w:rsidR="00AD4210">
        <w:t>této smlouvě nebo stanovených v</w:t>
      </w:r>
      <w:r w:rsidR="00AD4210">
        <w:rPr>
          <w:lang w:val="cs-CZ"/>
        </w:rPr>
        <w:t> </w:t>
      </w:r>
      <w:r>
        <w:t>soupisu prací nebo zadávací dokumentaci Veřejné zakázky, nebo z těchto dokumentů přiměřeně odvoditelných.</w:t>
      </w:r>
    </w:p>
    <w:p w14:paraId="4683394B" w14:textId="77777777" w:rsidR="00464C8A" w:rsidRDefault="00464C8A" w:rsidP="00464C8A">
      <w:pPr>
        <w:pStyle w:val="Meziodstavce"/>
      </w:pPr>
    </w:p>
    <w:p w14:paraId="3339C472" w14:textId="77777777" w:rsidR="00464C8A" w:rsidRDefault="00464C8A" w:rsidP="00464C8A">
      <w:pPr>
        <w:pStyle w:val="lneksmlouvytextPVL"/>
      </w:pPr>
      <w:r>
        <w:t>Objednatel je povinen uvolnit dosud nezaniklou bankovní záruku včetně případného vrácení záruční listiny zhotoviteli a případného vrácení vyplacených finančních prostředků zhotoviteli bez zbytečného odkladu po</w:t>
      </w:r>
    </w:p>
    <w:p w14:paraId="4A3206DB" w14:textId="77777777" w:rsidR="00464C8A" w:rsidRDefault="00464C8A" w:rsidP="00464C8A">
      <w:pPr>
        <w:pStyle w:val="SeznamsmlouvaPVL"/>
      </w:pPr>
      <w:r>
        <w:t>předání a převzetí díla,</w:t>
      </w:r>
    </w:p>
    <w:p w14:paraId="7C3DD74C" w14:textId="77777777" w:rsidR="00464C8A" w:rsidRDefault="00464C8A" w:rsidP="00464C8A">
      <w:pPr>
        <w:pStyle w:val="SeznamsmlouvaPVL"/>
      </w:pPr>
      <w:r>
        <w:t>odstranění případných vad díla uvedených v zápisu o předání a převzetí díla,</w:t>
      </w:r>
    </w:p>
    <w:p w14:paraId="6B797358" w14:textId="77777777" w:rsidR="00464C8A" w:rsidRDefault="00464C8A" w:rsidP="0047433C">
      <w:pPr>
        <w:pStyle w:val="SeznamsmlouvaPVL"/>
      </w:pPr>
      <w:r>
        <w:t>finančním vypořádání případných smluvních pokut, na jejichž zaplacení vznikl objednateli nárok v souvislosti s touto smlouvou, nebo</w:t>
      </w:r>
    </w:p>
    <w:p w14:paraId="2D4AF72C" w14:textId="77777777" w:rsidR="00464C8A" w:rsidRDefault="00464C8A" w:rsidP="00464C8A">
      <w:pPr>
        <w:pStyle w:val="SeznamsmlouvaPVL"/>
      </w:pPr>
      <w:r>
        <w:lastRenderedPageBreak/>
        <w:t>finančním vypořádání případných škod, na jejichž náhradu vznikl objednateli nárok v</w:t>
      </w:r>
      <w:r w:rsidR="007B1CB0">
        <w:rPr>
          <w:lang w:val="cs-CZ"/>
        </w:rPr>
        <w:t> </w:t>
      </w:r>
      <w:r>
        <w:t>souvislosti s touto smlouvou,</w:t>
      </w:r>
    </w:p>
    <w:p w14:paraId="2FF924BC" w14:textId="77777777" w:rsidR="00464C8A" w:rsidRDefault="00464C8A" w:rsidP="00464C8A">
      <w:pPr>
        <w:pStyle w:val="SamostatntextpodlnekPVL"/>
        <w:rPr>
          <w:lang w:val="cs-CZ"/>
        </w:rPr>
      </w:pPr>
      <w:r>
        <w:t>podle toho, který z uvedených okamžiků nastane později.</w:t>
      </w:r>
    </w:p>
    <w:p w14:paraId="0402FA4C" w14:textId="77777777" w:rsidR="00464C8A" w:rsidRPr="00464C8A" w:rsidRDefault="00464C8A" w:rsidP="00464C8A">
      <w:pPr>
        <w:pStyle w:val="Meziodstavce"/>
      </w:pPr>
    </w:p>
    <w:p w14:paraId="0148D95B" w14:textId="77777777" w:rsidR="00464C8A" w:rsidRDefault="00464C8A" w:rsidP="00464C8A">
      <w:pPr>
        <w:pStyle w:val="lneksmlouvytextPVL"/>
      </w:pPr>
      <w:r>
        <w:t>Pokud zhotovitel nesplní povinnost uvedenou v odst. 1.</w:t>
      </w:r>
      <w:r w:rsidRPr="0047433C">
        <w:t xml:space="preserve"> tohoto článku</w:t>
      </w:r>
      <w:r>
        <w:t>, je objednatel oprávněn od této smlouvy odstoupit. V takovém případě nemá zhotovitel právo na náhradu jakýchkoliv nákladů vynaložených v souvislosti s touto smlouvou.</w:t>
      </w:r>
    </w:p>
    <w:p w14:paraId="62C71DD2" w14:textId="77777777" w:rsidR="008A55F6" w:rsidRDefault="008A55F6" w:rsidP="00E34209">
      <w:pPr>
        <w:pStyle w:val="Meziodstavce"/>
        <w:rPr>
          <w:lang w:val="cs-CZ"/>
        </w:rPr>
      </w:pPr>
    </w:p>
    <w:p w14:paraId="0BCFF01D" w14:textId="77777777" w:rsidR="009741EB" w:rsidRPr="00D22857" w:rsidRDefault="009741EB" w:rsidP="00E34209">
      <w:pPr>
        <w:pStyle w:val="lneksmlouvynadpisPVL"/>
      </w:pPr>
      <w:r w:rsidRPr="00D22857">
        <w:t xml:space="preserve">Řešení sporů </w:t>
      </w:r>
    </w:p>
    <w:p w14:paraId="433B39EA" w14:textId="77777777" w:rsidR="009741EB" w:rsidRDefault="009741EB" w:rsidP="00E34209">
      <w:pPr>
        <w:pStyle w:val="lneksmlouvytextPVL"/>
        <w:rPr>
          <w:rStyle w:val="Siln"/>
          <w:rFonts w:cs="Arial"/>
          <w:b w:val="0"/>
          <w:bCs w:val="0"/>
        </w:rPr>
      </w:pPr>
      <w:r>
        <w:rPr>
          <w:rStyle w:val="Siln"/>
          <w:rFonts w:cs="Arial"/>
          <w:b w:val="0"/>
          <w:bCs w:val="0"/>
        </w:rPr>
        <w:t>Smluvní strany budou řešit případné spory týkající se plnění této smlouvy především vzájemným jednáním zástupců smluvních stran, a to na základě výzvy jedné ze stran, zpravidla do 5 kalendářních dní od zjištění porušení povinností plynoucích z této smlouvy.</w:t>
      </w:r>
    </w:p>
    <w:p w14:paraId="52299462" w14:textId="77777777" w:rsidR="009741EB" w:rsidRPr="00EA7DBF" w:rsidRDefault="009741EB" w:rsidP="00E34209">
      <w:pPr>
        <w:pStyle w:val="Meziodstavce"/>
        <w:rPr>
          <w:rStyle w:val="Siln"/>
          <w:rFonts w:cs="Arial"/>
          <w:b w:val="0"/>
          <w:bCs w:val="0"/>
        </w:rPr>
      </w:pPr>
    </w:p>
    <w:p w14:paraId="202E4D4B" w14:textId="77777777" w:rsidR="009741EB" w:rsidRPr="00ED5374" w:rsidRDefault="009741EB" w:rsidP="00E34209">
      <w:pPr>
        <w:pStyle w:val="lneksmlouvytextPVL"/>
        <w:rPr>
          <w:rStyle w:val="Siln"/>
          <w:b w:val="0"/>
          <w:bCs w:val="0"/>
        </w:rPr>
      </w:pPr>
      <w:r w:rsidRPr="00ED5374">
        <w:rPr>
          <w:rStyle w:val="Siln"/>
          <w:rFonts w:cs="Arial"/>
          <w:b w:val="0"/>
          <w:bCs w:val="0"/>
        </w:rPr>
        <w:t xml:space="preserve">Všechny spory vznikající z této smlouvy a v souvislosti s ní budou rozhodovány příslušným soudem České republiky. </w:t>
      </w:r>
    </w:p>
    <w:p w14:paraId="2B57F9FC" w14:textId="77777777" w:rsidR="009741EB" w:rsidRDefault="009741EB" w:rsidP="00E34209">
      <w:pPr>
        <w:pStyle w:val="Meziodstavce"/>
      </w:pPr>
    </w:p>
    <w:p w14:paraId="691DF3D0" w14:textId="77777777" w:rsidR="009741EB" w:rsidRDefault="009741EB" w:rsidP="00E34209">
      <w:pPr>
        <w:pStyle w:val="lneksmlouvynadpisPVL"/>
      </w:pPr>
      <w:r>
        <w:t>Závěrečná ustanovení</w:t>
      </w:r>
    </w:p>
    <w:p w14:paraId="3D1F6667" w14:textId="77777777" w:rsidR="009741EB" w:rsidRPr="00D22857" w:rsidRDefault="009741EB" w:rsidP="00E34209">
      <w:pPr>
        <w:pStyle w:val="lneksmlouvytextPVL"/>
      </w:pPr>
      <w:r w:rsidRPr="00D22857">
        <w:t>Právní vztahy vzniklé z této smlouvy nebo s touto smlouvou související se řídí platným českým právem, zejména Občanským zákoníkem.</w:t>
      </w:r>
    </w:p>
    <w:p w14:paraId="78A85036" w14:textId="77777777" w:rsidR="009741EB" w:rsidRPr="00D22857" w:rsidRDefault="009741EB" w:rsidP="00E34209">
      <w:pPr>
        <w:pStyle w:val="Meziodstavce"/>
      </w:pPr>
    </w:p>
    <w:p w14:paraId="6C1A1CCD" w14:textId="77777777" w:rsidR="009741EB" w:rsidRPr="00D22857" w:rsidRDefault="009741EB" w:rsidP="00E34209">
      <w:pPr>
        <w:pStyle w:val="lneksmlouvytextPVL"/>
      </w:pPr>
      <w:r w:rsidRPr="00D22857">
        <w:t xml:space="preserve">Splnění smlouvy ze strany zhotovitele se stane nemožným, pokud nastoupí </w:t>
      </w:r>
      <w:r>
        <w:t>mimořádné nepředvídatelné a nepřekonatelné překážky vzniklé nezávisle na jeho vůli</w:t>
      </w:r>
      <w:r w:rsidRPr="00D22857">
        <w:t xml:space="preserve"> podle § 2913 odst.</w:t>
      </w:r>
      <w:r>
        <w:t> </w:t>
      </w:r>
      <w:r w:rsidRPr="00D22857">
        <w:t xml:space="preserve">2 </w:t>
      </w:r>
      <w:r>
        <w:t>OZ</w:t>
      </w:r>
      <w:r w:rsidRPr="00D22857">
        <w:t>. V takovém případě zhotovitel a objednatel dohodnou opatření, aby dosáhli splnění účelu smlouvy, nebo se dohodnou na změně smlouvy.</w:t>
      </w:r>
    </w:p>
    <w:p w14:paraId="40CFE7F9" w14:textId="77777777" w:rsidR="009741EB" w:rsidRPr="00D22857" w:rsidRDefault="009741EB" w:rsidP="00E34209">
      <w:pPr>
        <w:pStyle w:val="Meziodstavce"/>
      </w:pPr>
    </w:p>
    <w:p w14:paraId="03030CE8" w14:textId="77777777" w:rsidR="009741EB" w:rsidRPr="00D22857" w:rsidRDefault="009741EB" w:rsidP="00E34209">
      <w:pPr>
        <w:pStyle w:val="lneksmlouvytextPVL"/>
      </w:pPr>
      <w:r w:rsidRPr="00D22857">
        <w:t>Smluvní strana, u které nastal případ podle § 2913 odst.</w:t>
      </w:r>
      <w:r>
        <w:t xml:space="preserve"> </w:t>
      </w:r>
      <w:r w:rsidRPr="00D22857">
        <w:t xml:space="preserve">2 </w:t>
      </w:r>
      <w:r>
        <w:t>OZ</w:t>
      </w:r>
      <w:r w:rsidRPr="00D22857">
        <w:t>, musí o tom uvědomit druhou smluvní stranu bezodkladně po vzniku takové okolnosti.</w:t>
      </w:r>
    </w:p>
    <w:p w14:paraId="2712E4C4" w14:textId="77777777" w:rsidR="009741EB" w:rsidRDefault="009741EB" w:rsidP="00E34209">
      <w:pPr>
        <w:pStyle w:val="Meziodstavce"/>
      </w:pPr>
    </w:p>
    <w:p w14:paraId="1ADF0DCC" w14:textId="77777777" w:rsidR="009741EB" w:rsidRPr="00044653" w:rsidRDefault="009741EB" w:rsidP="00E34209">
      <w:pPr>
        <w:pStyle w:val="lneksmlouvytextPVL"/>
      </w:pPr>
      <w:r>
        <w:t>Zhotovitel nesmí bez předchozího písemného souhlasu objednatele postoupit tuto smlouvu nebo jakoukoliv její část, ani žádný prospěch či zájem v této smlouvě či na základě této smlouvy, ani postoupit či zast</w:t>
      </w:r>
      <w:r w:rsidR="00464C8A">
        <w:t>avit pohledávky z této smlouvy.</w:t>
      </w:r>
    </w:p>
    <w:p w14:paraId="7A210660" w14:textId="77777777" w:rsidR="009741EB" w:rsidRDefault="009741EB" w:rsidP="00E34209">
      <w:pPr>
        <w:pStyle w:val="Meziodstavce"/>
      </w:pPr>
    </w:p>
    <w:p w14:paraId="5FFE84B6" w14:textId="77777777" w:rsidR="009741EB" w:rsidRDefault="009741EB" w:rsidP="00E34209">
      <w:pPr>
        <w:pStyle w:val="lneksmlouvytextPVL"/>
      </w:pPr>
      <w:r w:rsidRPr="00DD5BEB">
        <w:t>Zhotovitel opravňuje objednatele uveřejnit obsah smlouvy nebo její části podle zákona o </w:t>
      </w:r>
      <w:r>
        <w:t xml:space="preserve">zadávání </w:t>
      </w:r>
      <w:r w:rsidRPr="00DD5BEB">
        <w:t>veřejných zakáz</w:t>
      </w:r>
      <w:r>
        <w:t>e</w:t>
      </w:r>
      <w:r w:rsidRPr="00DD5BEB">
        <w:t>k, a rovněž podle zákona č. 106/1999 Sb., o svobodném přístupu k informacím, ve znění pozdějších předpisů. Zhotovitel se zavazuje poskytovat objednateli do 15 dn</w:t>
      </w:r>
      <w:r>
        <w:t>í</w:t>
      </w:r>
      <w:r w:rsidRPr="00DD5BEB">
        <w:t xml:space="preserve"> od obdržení výzvy učiněné objednatelem veškeré údaje, které je povinen objednatel uveřejnit podle zákona o </w:t>
      </w:r>
      <w:r w:rsidR="00D3368E">
        <w:rPr>
          <w:lang w:val="cs-CZ"/>
        </w:rPr>
        <w:t xml:space="preserve">zadávání </w:t>
      </w:r>
      <w:r w:rsidRPr="00DD5BEB">
        <w:t xml:space="preserve">veřejných </w:t>
      </w:r>
      <w:proofErr w:type="spellStart"/>
      <w:r w:rsidRPr="00DD5BEB">
        <w:t>zakáz</w:t>
      </w:r>
      <w:r w:rsidR="00D3368E">
        <w:rPr>
          <w:lang w:val="cs-CZ"/>
        </w:rPr>
        <w:t>e</w:t>
      </w:r>
      <w:proofErr w:type="spellEnd"/>
      <w:r w:rsidR="00D3368E">
        <w:t>k</w:t>
      </w:r>
      <w:r w:rsidR="00D3368E">
        <w:rPr>
          <w:lang w:val="cs-CZ"/>
        </w:rPr>
        <w:t>,</w:t>
      </w:r>
      <w:r w:rsidRPr="00DD5BEB">
        <w:t xml:space="preserve"> a</w:t>
      </w:r>
      <w:r>
        <w:t> </w:t>
      </w:r>
      <w:r w:rsidRPr="00DD5BEB">
        <w:t>které má v dispozici zhotovitel.</w:t>
      </w:r>
    </w:p>
    <w:p w14:paraId="4236336D" w14:textId="77777777" w:rsidR="009741EB" w:rsidRDefault="009741EB" w:rsidP="00E34209">
      <w:pPr>
        <w:pStyle w:val="Meziodstavce"/>
      </w:pPr>
    </w:p>
    <w:p w14:paraId="345FB95C" w14:textId="77777777" w:rsidR="009741EB" w:rsidRPr="00B82BAA" w:rsidRDefault="009741EB" w:rsidP="00E34209">
      <w:pPr>
        <w:pStyle w:val="lneksmlouvytextPVL"/>
      </w:pPr>
      <w:r>
        <w:t>Smluvní strany se dohodly, že naplnění povinnosti zveřejnění smlouvy v souladu se zněním zákona č. 340/2015 Sb., o zvláštních podmínkách účinnosti některých smluv, uveřejňování těchto smluv a o registru smluv (zákon o registru smluv), ve znění pozdějších předpisů</w:t>
      </w:r>
      <w:r w:rsidR="002E6E9B">
        <w:rPr>
          <w:lang w:val="cs-CZ"/>
        </w:rPr>
        <w:t xml:space="preserve"> (dále jen „zákon o registru smluv“)</w:t>
      </w:r>
      <w:r>
        <w:t>, zajistí objednatel.</w:t>
      </w:r>
    </w:p>
    <w:p w14:paraId="5756D351" w14:textId="77777777" w:rsidR="009741EB" w:rsidRDefault="009741EB" w:rsidP="00E34209">
      <w:pPr>
        <w:pStyle w:val="Meziodstavce"/>
      </w:pPr>
    </w:p>
    <w:p w14:paraId="38F59C8C" w14:textId="77777777" w:rsidR="009741EB" w:rsidRDefault="009741EB" w:rsidP="00E34209">
      <w:pPr>
        <w:pStyle w:val="lneksmlouvytextPVL"/>
      </w:pPr>
      <w:r>
        <w:t>Obě strany se zavazují písemně informovat o všech změnách identifikačních údajů a změnách a návrzích změn v obchodním rejstříku, které by mohly mít vliv na splnění této smlouvy, a to do 15 kalendářních dní po tom, co tato změna nastala.</w:t>
      </w:r>
    </w:p>
    <w:p w14:paraId="418383B2" w14:textId="77777777" w:rsidR="009741EB" w:rsidRDefault="009741EB" w:rsidP="00E34209">
      <w:pPr>
        <w:pStyle w:val="Meziodstavce"/>
      </w:pPr>
    </w:p>
    <w:p w14:paraId="6D601F86" w14:textId="77777777" w:rsidR="009741EB" w:rsidRPr="00D94A0C" w:rsidRDefault="009741EB" w:rsidP="00E34209">
      <w:pPr>
        <w:pStyle w:val="lneksmlouvytextPVL"/>
      </w:pPr>
      <w:r>
        <w:t>Případné změny nebo doplnění této smlouvy mohou být realizovány po dohodě smluvních stran, a to pouze formou číslovaných písemných dodatků, podepsaných oběma smluvními stranami s ohledem na § 564 OZ</w:t>
      </w:r>
      <w:r w:rsidRPr="00D22857">
        <w:t>.</w:t>
      </w:r>
      <w:r>
        <w:t xml:space="preserve"> </w:t>
      </w:r>
      <w:r w:rsidRPr="00D94A0C">
        <w:t>Za písemnou formu nebude pro tento účel považována výměna e-mailových či jiných elektronických zpráv (kromě doručování do datových schránek) a odpověď zhotovitele dle smlouvy podle §</w:t>
      </w:r>
      <w:r>
        <w:t> </w:t>
      </w:r>
      <w:r w:rsidRPr="00D94A0C">
        <w:t xml:space="preserve">1740 odst. 3 </w:t>
      </w:r>
      <w:r>
        <w:t>OZ,</w:t>
      </w:r>
      <w:r w:rsidRPr="00D94A0C">
        <w:t xml:space="preserve"> s dodatkem nebo odchylkou není přijetím návrhu na uzavření dodatku této smlouvy, a to ani, když podstatně nemění podmínky návrhu.</w:t>
      </w:r>
    </w:p>
    <w:p w14:paraId="1BA64C0C" w14:textId="77777777" w:rsidR="009741EB" w:rsidRDefault="009741EB" w:rsidP="00E34209">
      <w:pPr>
        <w:pStyle w:val="Meziodstavce"/>
      </w:pPr>
    </w:p>
    <w:p w14:paraId="55C01F48" w14:textId="77777777" w:rsidR="009741EB" w:rsidRDefault="009741EB" w:rsidP="00E34209">
      <w:pPr>
        <w:pStyle w:val="lneksmlouvytextPVL"/>
      </w:pPr>
      <w:r>
        <w:t xml:space="preserve">Smluvní strany výslovně vyloučily použití ustanovení § 2595 a § 2624 OZ.  </w:t>
      </w:r>
    </w:p>
    <w:p w14:paraId="467CEC77" w14:textId="77777777" w:rsidR="009741EB" w:rsidRDefault="009741EB" w:rsidP="00E34209">
      <w:pPr>
        <w:pStyle w:val="Meziodstavce"/>
      </w:pPr>
    </w:p>
    <w:p w14:paraId="41886CDE" w14:textId="77777777" w:rsidR="009741EB" w:rsidRDefault="009741EB" w:rsidP="00E34209">
      <w:pPr>
        <w:pStyle w:val="lneksmlouvytextPVL"/>
      </w:pPr>
      <w:r>
        <w:t>Práva a povinnosti smluvních stran z této smlouvy přecházejí na jejich právní nástupce.</w:t>
      </w:r>
    </w:p>
    <w:p w14:paraId="29C5601C" w14:textId="77777777" w:rsidR="009741EB" w:rsidRDefault="009741EB" w:rsidP="00E34209">
      <w:pPr>
        <w:pStyle w:val="Meziodstavce"/>
      </w:pPr>
    </w:p>
    <w:p w14:paraId="1404D563" w14:textId="77777777" w:rsidR="009741EB" w:rsidRDefault="009741EB" w:rsidP="00E34209">
      <w:pPr>
        <w:pStyle w:val="lneksmlouvytextPVL"/>
      </w:pPr>
      <w:r>
        <w:t>Tato smlouva spolu se všemi přílohami a případnými dodatky představuje kompletní a úplné ujednání mezi smluvními stranami.</w:t>
      </w:r>
    </w:p>
    <w:p w14:paraId="187AE7D2" w14:textId="77777777" w:rsidR="009741EB" w:rsidRDefault="009741EB" w:rsidP="00E34209">
      <w:pPr>
        <w:pStyle w:val="Meziodstavce"/>
      </w:pPr>
    </w:p>
    <w:p w14:paraId="3E1C2740" w14:textId="77777777" w:rsidR="009741EB" w:rsidRDefault="009741EB" w:rsidP="00E34209">
      <w:pPr>
        <w:pStyle w:val="lneksmlouvytextPVL"/>
      </w:pPr>
      <w:r>
        <w:t>V případě, že se některé ustanovení smlouvy stane neplatným, zůstávají ostatní ustanovení nadále v platnosti, ledaže právní předpis stanoví jinak. Smluvní strany se v takovém případě zavazují bez zbytečného odkladu zahájit jednání, jehož cílem bude nahrazení takového neplatného ustanovení ustanovením platným, které bude nejblíže účelu a smyslu neplatného ustanovení.</w:t>
      </w:r>
    </w:p>
    <w:p w14:paraId="3AB87846" w14:textId="77777777" w:rsidR="00213707" w:rsidRDefault="00213707" w:rsidP="00213707">
      <w:pPr>
        <w:pStyle w:val="Meziodstavce"/>
        <w:tabs>
          <w:tab w:val="left" w:pos="426"/>
        </w:tabs>
        <w:ind w:left="426" w:hanging="426"/>
      </w:pPr>
    </w:p>
    <w:p w14:paraId="51EAE3CE" w14:textId="77777777" w:rsidR="00213707" w:rsidRDefault="00213707" w:rsidP="00213707">
      <w:pPr>
        <w:pStyle w:val="lneksmlouvytextPVL"/>
      </w:pPr>
      <w:r>
        <w:t>Tato smlouva nabývá platnosti dnem jejího podpisu oběma smluvními stranami a účinnosti dnem jejího uveřejnění v souladu se zákonem o registru smluv.</w:t>
      </w:r>
    </w:p>
    <w:p w14:paraId="47A3BA09" w14:textId="77777777" w:rsidR="005B6589" w:rsidRPr="006E53E2" w:rsidRDefault="005B6589" w:rsidP="006E53E2">
      <w:pPr>
        <w:pStyle w:val="Meziodstavce"/>
      </w:pPr>
    </w:p>
    <w:p w14:paraId="6F24D5E4" w14:textId="77777777" w:rsidR="00945047" w:rsidRPr="004C224D" w:rsidRDefault="00945047" w:rsidP="00945047">
      <w:pPr>
        <w:pStyle w:val="lneksmlouvytextPVL"/>
      </w:pPr>
      <w:r w:rsidRPr="004C224D">
        <w:t xml:space="preserve">Smluvní strany prohlašují, že smlouvu uzavřely určitě, vážně a srozumitelně, že je projevem jejich pravé a svobodné vůle, a na důkaz tohoto připojují své podpisy. </w:t>
      </w:r>
    </w:p>
    <w:p w14:paraId="732E77DF" w14:textId="77777777" w:rsidR="0096556A" w:rsidRDefault="0096556A" w:rsidP="0096556A">
      <w:pPr>
        <w:pStyle w:val="Meziodstavce"/>
      </w:pPr>
    </w:p>
    <w:p w14:paraId="58B9A384" w14:textId="77777777" w:rsidR="009741EB" w:rsidRDefault="009741EB" w:rsidP="00C94533">
      <w:pPr>
        <w:pStyle w:val="lneksmlouvytextPVL"/>
      </w:pPr>
      <w:r>
        <w:t xml:space="preserve">Nedílnou součástí smlouvy je: </w:t>
      </w:r>
    </w:p>
    <w:p w14:paraId="64C2E262" w14:textId="77777777" w:rsidR="009741EB" w:rsidRDefault="009741EB" w:rsidP="00C94533">
      <w:pPr>
        <w:pStyle w:val="SamostatntextpodlnekPVL"/>
      </w:pPr>
      <w:r>
        <w:t>Příloha č. 1: Oceněný soupis prací</w:t>
      </w:r>
    </w:p>
    <w:p w14:paraId="2373A4DE" w14:textId="77777777" w:rsidR="009741EB" w:rsidRDefault="009741EB" w:rsidP="00C94533">
      <w:pPr>
        <w:pStyle w:val="Meziodstavce"/>
      </w:pPr>
    </w:p>
    <w:p w14:paraId="26889544" w14:textId="77777777" w:rsidR="009741EB" w:rsidRDefault="009741EB" w:rsidP="00C94533">
      <w:pPr>
        <w:pStyle w:val="SamostatntextpodlnekPVL"/>
      </w:pPr>
      <w:r>
        <w:t>Samostatnou, odděleně uloženou součástí smlouvy je zadávací dokumentace veřejné zakázky a nabídka zhotovitele.</w:t>
      </w:r>
    </w:p>
    <w:p w14:paraId="60D32984" w14:textId="77777777" w:rsidR="009741EB" w:rsidRDefault="009741EB" w:rsidP="00C94533">
      <w:pPr>
        <w:pStyle w:val="Meziodstavce"/>
        <w:rPr>
          <w:lang w:val="cs-CZ"/>
        </w:rPr>
      </w:pPr>
    </w:p>
    <w:p w14:paraId="1FECA8A9" w14:textId="77777777" w:rsidR="003308EA" w:rsidRDefault="003308EA" w:rsidP="00C94533">
      <w:pPr>
        <w:pStyle w:val="Meziodstavce"/>
        <w:rPr>
          <w:lang w:val="cs-CZ"/>
        </w:rPr>
      </w:pPr>
    </w:p>
    <w:p w14:paraId="550F30F6" w14:textId="77777777" w:rsidR="003308EA" w:rsidRPr="003308EA" w:rsidRDefault="003308EA" w:rsidP="00C94533">
      <w:pPr>
        <w:pStyle w:val="Meziodstavce"/>
        <w:rPr>
          <w:lang w:val="cs-CZ"/>
        </w:rPr>
      </w:pPr>
    </w:p>
    <w:p w14:paraId="55864A37" w14:textId="77777777" w:rsidR="003308EA" w:rsidRDefault="003308EA" w:rsidP="00C94533">
      <w:pPr>
        <w:pStyle w:val="Meziodstavce"/>
        <w:rPr>
          <w:lang w:val="cs-CZ"/>
        </w:rPr>
      </w:pPr>
    </w:p>
    <w:p w14:paraId="631AFE85" w14:textId="77777777" w:rsidR="00F31465" w:rsidRPr="003308EA" w:rsidRDefault="00F31465" w:rsidP="00F31465">
      <w:pPr>
        <w:pStyle w:val="Meziodstavce"/>
        <w:rPr>
          <w:lang w:val="cs-CZ"/>
        </w:rPr>
      </w:pPr>
    </w:p>
    <w:p w14:paraId="1DA31CC5" w14:textId="77777777" w:rsidR="00F31465" w:rsidRDefault="00F31465" w:rsidP="00F31465">
      <w:pPr>
        <w:pStyle w:val="Zvrsmlapodpisy"/>
      </w:pPr>
      <w:r>
        <w:t>objednatel:</w:t>
      </w:r>
      <w:r>
        <w:tab/>
        <w:t>zhotovitel:</w:t>
      </w:r>
    </w:p>
    <w:p w14:paraId="15936CFD" w14:textId="77777777" w:rsidR="00F31465" w:rsidRDefault="00F31465" w:rsidP="00F31465">
      <w:pPr>
        <w:pStyle w:val="Meziodstavce"/>
        <w:rPr>
          <w:lang w:val="cs-CZ"/>
        </w:rPr>
      </w:pPr>
    </w:p>
    <w:p w14:paraId="53C8DAF5" w14:textId="77777777" w:rsidR="00F31465" w:rsidRDefault="00F31465" w:rsidP="00F31465">
      <w:pPr>
        <w:pStyle w:val="Meziodstavce"/>
        <w:rPr>
          <w:lang w:val="cs-CZ"/>
        </w:rPr>
      </w:pPr>
    </w:p>
    <w:p w14:paraId="5B84D9EB" w14:textId="77777777" w:rsidR="00F31465" w:rsidRDefault="00F31465" w:rsidP="00F31465">
      <w:pPr>
        <w:pStyle w:val="Meziodstavce"/>
        <w:rPr>
          <w:lang w:val="cs-CZ"/>
        </w:rPr>
      </w:pPr>
    </w:p>
    <w:p w14:paraId="12A90250" w14:textId="77777777" w:rsidR="00F31465" w:rsidRPr="003308EA" w:rsidRDefault="00F31465" w:rsidP="00F31465">
      <w:pPr>
        <w:pStyle w:val="Meziodstavce"/>
        <w:rPr>
          <w:lang w:val="cs-CZ"/>
        </w:rPr>
      </w:pPr>
    </w:p>
    <w:p w14:paraId="78CA66CA" w14:textId="77777777" w:rsidR="00F31465" w:rsidRDefault="00F31465" w:rsidP="00F31465">
      <w:pPr>
        <w:pStyle w:val="Meziodstavce"/>
      </w:pPr>
    </w:p>
    <w:p w14:paraId="07D64846" w14:textId="77777777" w:rsidR="00F31465" w:rsidRDefault="00F31465" w:rsidP="00F31465">
      <w:pPr>
        <w:pStyle w:val="Zvrsmlapodpisy"/>
      </w:pPr>
      <w:r>
        <w:t>…………………………………</w:t>
      </w:r>
      <w:r>
        <w:tab/>
        <w:t>……………………………………………………………..</w:t>
      </w:r>
    </w:p>
    <w:p w14:paraId="429F66B1" w14:textId="77777777" w:rsidR="00F31465" w:rsidRDefault="00F31465" w:rsidP="00F31465">
      <w:pPr>
        <w:pStyle w:val="Zvrsmlapodpisy"/>
      </w:pPr>
      <w:r>
        <w:t>Ing. Jiří Friedel</w:t>
      </w:r>
      <w:r>
        <w:tab/>
      </w:r>
      <w:r w:rsidRPr="00973D2D">
        <w:rPr>
          <w:highlight w:val="yellow"/>
        </w:rPr>
        <w:t>jméno a příjmení osoby oprávněné podepsat smlouvu</w:t>
      </w:r>
    </w:p>
    <w:p w14:paraId="78337627" w14:textId="77777777" w:rsidR="00F31465" w:rsidRDefault="00F31465" w:rsidP="00F31465">
      <w:pPr>
        <w:pStyle w:val="Zvrsmlapodpisy"/>
        <w:rPr>
          <w:shd w:val="clear" w:color="auto" w:fill="FFFF00"/>
        </w:rPr>
      </w:pPr>
      <w:r>
        <w:t>ředitel závodu Dolní Vltava</w:t>
      </w:r>
      <w:r>
        <w:tab/>
      </w:r>
      <w:r w:rsidRPr="00973D2D">
        <w:rPr>
          <w:highlight w:val="yellow"/>
        </w:rPr>
        <w:t>funkce</w:t>
      </w:r>
    </w:p>
    <w:p w14:paraId="6948BEE9" w14:textId="77777777" w:rsidR="00F31465" w:rsidRDefault="00F31465" w:rsidP="00F31465">
      <w:pPr>
        <w:pStyle w:val="Zvrsmlapodpisy"/>
      </w:pPr>
      <w:r>
        <w:t>Povodí Vltavy, státní podnik</w:t>
      </w:r>
      <w:r>
        <w:tab/>
      </w:r>
      <w:r>
        <w:rPr>
          <w:highlight w:val="yellow"/>
        </w:rPr>
        <w:t>název</w:t>
      </w:r>
      <w:r w:rsidRPr="00973D2D">
        <w:rPr>
          <w:highlight w:val="yellow"/>
        </w:rPr>
        <w:t xml:space="preserve"> nebo razítko firmy</w:t>
      </w:r>
    </w:p>
    <w:p w14:paraId="652CC348" w14:textId="13EF6C50" w:rsidR="009741EB" w:rsidRDefault="009741EB" w:rsidP="00F31465">
      <w:pPr>
        <w:pStyle w:val="Meziodstavce"/>
      </w:pPr>
    </w:p>
    <w:sectPr w:rsidR="009741EB" w:rsidSect="00F46048">
      <w:headerReference w:type="default" r:id="rId10"/>
      <w:footerReference w:type="default" r:id="rId11"/>
      <w:headerReference w:type="first" r:id="rId12"/>
      <w:footerReference w:type="first" r:id="rId13"/>
      <w:pgSz w:w="11906" w:h="16838" w:code="9"/>
      <w:pgMar w:top="1247" w:right="1134" w:bottom="124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1508CF" w14:textId="77777777" w:rsidR="00EF5069" w:rsidRDefault="00EF5069" w:rsidP="009C0A2F">
      <w:r>
        <w:separator/>
      </w:r>
    </w:p>
  </w:endnote>
  <w:endnote w:type="continuationSeparator" w:id="0">
    <w:p w14:paraId="5C0E4423" w14:textId="77777777" w:rsidR="00EF5069" w:rsidRDefault="00EF5069" w:rsidP="009C0A2F">
      <w:r>
        <w:continuationSeparator/>
      </w:r>
    </w:p>
  </w:endnote>
  <w:endnote w:type="continuationNotice" w:id="1">
    <w:p w14:paraId="2C197058" w14:textId="77777777" w:rsidR="00EF5069" w:rsidRDefault="00EF506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88DE55" w14:textId="77777777" w:rsidR="005608AB" w:rsidRPr="005608AB" w:rsidRDefault="005608AB" w:rsidP="005608AB">
    <w:pPr>
      <w:pStyle w:val="Zpat"/>
      <w:ind w:right="360" w:firstLine="360"/>
      <w:jc w:val="center"/>
      <w:rPr>
        <w:rFonts w:ascii="Arial" w:hAnsi="Arial" w:cs="Arial"/>
        <w:sz w:val="16"/>
        <w:szCs w:val="16"/>
      </w:rPr>
    </w:pPr>
    <w:r w:rsidRPr="005608AB">
      <w:rPr>
        <w:rFonts w:ascii="Arial" w:hAnsi="Arial" w:cs="Arial"/>
        <w:sz w:val="16"/>
        <w:szCs w:val="16"/>
      </w:rPr>
      <w:t xml:space="preserve">strana </w:t>
    </w:r>
    <w:r w:rsidRPr="005608AB">
      <w:rPr>
        <w:rStyle w:val="slostrnky"/>
        <w:rFonts w:ascii="Arial" w:hAnsi="Arial" w:cs="Arial"/>
        <w:sz w:val="16"/>
        <w:szCs w:val="16"/>
      </w:rPr>
      <w:fldChar w:fldCharType="begin"/>
    </w:r>
    <w:r w:rsidRPr="005608AB">
      <w:rPr>
        <w:rStyle w:val="slostrnky"/>
        <w:rFonts w:ascii="Arial" w:hAnsi="Arial" w:cs="Arial"/>
        <w:sz w:val="16"/>
        <w:szCs w:val="16"/>
      </w:rPr>
      <w:instrText xml:space="preserve"> PAGE </w:instrText>
    </w:r>
    <w:r w:rsidRPr="005608AB">
      <w:rPr>
        <w:rStyle w:val="slostrnky"/>
        <w:rFonts w:ascii="Arial" w:hAnsi="Arial" w:cs="Arial"/>
        <w:sz w:val="16"/>
        <w:szCs w:val="16"/>
      </w:rPr>
      <w:fldChar w:fldCharType="separate"/>
    </w:r>
    <w:r w:rsidR="00A45DFF">
      <w:rPr>
        <w:rStyle w:val="slostrnky"/>
        <w:rFonts w:ascii="Arial" w:hAnsi="Arial" w:cs="Arial"/>
        <w:noProof/>
        <w:sz w:val="16"/>
        <w:szCs w:val="16"/>
      </w:rPr>
      <w:t>16</w:t>
    </w:r>
    <w:r w:rsidRPr="005608AB">
      <w:rPr>
        <w:rStyle w:val="slostrnky"/>
        <w:rFonts w:ascii="Arial" w:hAnsi="Arial" w:cs="Arial"/>
        <w:sz w:val="16"/>
        <w:szCs w:val="16"/>
      </w:rPr>
      <w:fldChar w:fldCharType="end"/>
    </w:r>
    <w:r w:rsidRPr="005608AB">
      <w:rPr>
        <w:rStyle w:val="slostrnky"/>
        <w:rFonts w:ascii="Arial" w:hAnsi="Arial" w:cs="Arial"/>
        <w:sz w:val="16"/>
        <w:szCs w:val="16"/>
      </w:rPr>
      <w:t xml:space="preserve"> (celkem</w:t>
    </w:r>
    <w:r w:rsidRPr="005608AB">
      <w:rPr>
        <w:rStyle w:val="slostrnky"/>
        <w:rFonts w:ascii="Arial" w:hAnsi="Arial" w:cs="Arial"/>
        <w:sz w:val="16"/>
        <w:szCs w:val="16"/>
      </w:rPr>
      <w:fldChar w:fldCharType="begin"/>
    </w:r>
    <w:r w:rsidRPr="005608AB">
      <w:rPr>
        <w:rStyle w:val="slostrnky"/>
        <w:rFonts w:ascii="Arial" w:hAnsi="Arial" w:cs="Arial"/>
        <w:sz w:val="16"/>
        <w:szCs w:val="16"/>
      </w:rPr>
      <w:instrText xml:space="preserve"> NUMPAGES </w:instrText>
    </w:r>
    <w:r w:rsidRPr="005608AB">
      <w:rPr>
        <w:rStyle w:val="slostrnky"/>
        <w:rFonts w:ascii="Arial" w:hAnsi="Arial" w:cs="Arial"/>
        <w:sz w:val="16"/>
        <w:szCs w:val="16"/>
      </w:rPr>
      <w:fldChar w:fldCharType="separate"/>
    </w:r>
    <w:r w:rsidR="00A45DFF">
      <w:rPr>
        <w:rStyle w:val="slostrnky"/>
        <w:rFonts w:ascii="Arial" w:hAnsi="Arial" w:cs="Arial"/>
        <w:noProof/>
        <w:sz w:val="16"/>
        <w:szCs w:val="16"/>
      </w:rPr>
      <w:t>16</w:t>
    </w:r>
    <w:r w:rsidRPr="005608AB">
      <w:rPr>
        <w:rStyle w:val="slostrnky"/>
        <w:rFonts w:ascii="Arial" w:hAnsi="Arial" w:cs="Arial"/>
        <w:sz w:val="16"/>
        <w:szCs w:val="16"/>
      </w:rPr>
      <w:fldChar w:fldCharType="end"/>
    </w:r>
    <w:r w:rsidRPr="005608AB">
      <w:rPr>
        <w:rStyle w:val="slostrnky"/>
        <w:rFonts w:ascii="Arial" w:hAnsi="Arial" w:cs="Arial"/>
        <w:sz w:val="16"/>
        <w:szCs w:val="16"/>
      </w:rPr>
      <w:t>)</w:t>
    </w:r>
  </w:p>
  <w:p w14:paraId="7AC62257" w14:textId="77777777" w:rsidR="008F4DE4" w:rsidRPr="00DB6DC4" w:rsidRDefault="008F4DE4" w:rsidP="00DB6DC4">
    <w:pPr>
      <w:pStyle w:val="Zpat"/>
      <w:rPr>
        <w:lang w:val="cs-CZ"/>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D58B83" w14:textId="77777777" w:rsidR="005608AB" w:rsidRPr="005608AB" w:rsidRDefault="005608AB" w:rsidP="005608AB">
    <w:pPr>
      <w:pStyle w:val="Zpat"/>
      <w:ind w:right="360" w:firstLine="360"/>
      <w:jc w:val="center"/>
      <w:rPr>
        <w:rFonts w:ascii="Arial" w:hAnsi="Arial" w:cs="Arial"/>
        <w:sz w:val="16"/>
        <w:szCs w:val="16"/>
      </w:rPr>
    </w:pPr>
    <w:r w:rsidRPr="005608AB">
      <w:rPr>
        <w:rFonts w:ascii="Arial" w:hAnsi="Arial" w:cs="Arial"/>
        <w:sz w:val="16"/>
        <w:szCs w:val="16"/>
      </w:rPr>
      <w:t xml:space="preserve">strana </w:t>
    </w:r>
    <w:r w:rsidRPr="005608AB">
      <w:rPr>
        <w:rStyle w:val="slostrnky"/>
        <w:rFonts w:ascii="Arial" w:hAnsi="Arial" w:cs="Arial"/>
        <w:sz w:val="16"/>
        <w:szCs w:val="16"/>
      </w:rPr>
      <w:fldChar w:fldCharType="begin"/>
    </w:r>
    <w:r w:rsidRPr="005608AB">
      <w:rPr>
        <w:rStyle w:val="slostrnky"/>
        <w:rFonts w:ascii="Arial" w:hAnsi="Arial" w:cs="Arial"/>
        <w:sz w:val="16"/>
        <w:szCs w:val="16"/>
      </w:rPr>
      <w:instrText xml:space="preserve"> PAGE </w:instrText>
    </w:r>
    <w:r w:rsidRPr="005608AB">
      <w:rPr>
        <w:rStyle w:val="slostrnky"/>
        <w:rFonts w:ascii="Arial" w:hAnsi="Arial" w:cs="Arial"/>
        <w:sz w:val="16"/>
        <w:szCs w:val="16"/>
      </w:rPr>
      <w:fldChar w:fldCharType="separate"/>
    </w:r>
    <w:r>
      <w:rPr>
        <w:rStyle w:val="slostrnky"/>
        <w:rFonts w:ascii="Arial" w:hAnsi="Arial" w:cs="Arial"/>
        <w:noProof/>
        <w:sz w:val="16"/>
        <w:szCs w:val="16"/>
      </w:rPr>
      <w:t>1</w:t>
    </w:r>
    <w:r w:rsidRPr="005608AB">
      <w:rPr>
        <w:rStyle w:val="slostrnky"/>
        <w:rFonts w:ascii="Arial" w:hAnsi="Arial" w:cs="Arial"/>
        <w:sz w:val="16"/>
        <w:szCs w:val="16"/>
      </w:rPr>
      <w:fldChar w:fldCharType="end"/>
    </w:r>
    <w:r w:rsidRPr="005608AB">
      <w:rPr>
        <w:rStyle w:val="slostrnky"/>
        <w:rFonts w:ascii="Arial" w:hAnsi="Arial" w:cs="Arial"/>
        <w:sz w:val="16"/>
        <w:szCs w:val="16"/>
      </w:rPr>
      <w:t xml:space="preserve"> (celkem</w:t>
    </w:r>
    <w:r w:rsidRPr="005608AB">
      <w:rPr>
        <w:rStyle w:val="slostrnky"/>
        <w:rFonts w:ascii="Arial" w:hAnsi="Arial" w:cs="Arial"/>
        <w:sz w:val="16"/>
        <w:szCs w:val="16"/>
      </w:rPr>
      <w:fldChar w:fldCharType="begin"/>
    </w:r>
    <w:r w:rsidRPr="005608AB">
      <w:rPr>
        <w:rStyle w:val="slostrnky"/>
        <w:rFonts w:ascii="Arial" w:hAnsi="Arial" w:cs="Arial"/>
        <w:sz w:val="16"/>
        <w:szCs w:val="16"/>
      </w:rPr>
      <w:instrText xml:space="preserve"> NUMPAGES </w:instrText>
    </w:r>
    <w:r w:rsidRPr="005608AB">
      <w:rPr>
        <w:rStyle w:val="slostrnky"/>
        <w:rFonts w:ascii="Arial" w:hAnsi="Arial" w:cs="Arial"/>
        <w:sz w:val="16"/>
        <w:szCs w:val="16"/>
      </w:rPr>
      <w:fldChar w:fldCharType="separate"/>
    </w:r>
    <w:ins w:id="20" w:author="Krigulová Lucie" w:date="2019-05-30T09:38:00Z">
      <w:r w:rsidR="00E66395">
        <w:rPr>
          <w:rStyle w:val="slostrnky"/>
          <w:rFonts w:ascii="Arial" w:hAnsi="Arial" w:cs="Arial"/>
          <w:noProof/>
          <w:sz w:val="16"/>
          <w:szCs w:val="16"/>
        </w:rPr>
        <w:t>16</w:t>
      </w:r>
    </w:ins>
    <w:del w:id="21" w:author="Krigulová Lucie" w:date="2019-05-30T09:38:00Z">
      <w:r w:rsidR="00F71555" w:rsidDel="00E66395">
        <w:rPr>
          <w:rStyle w:val="slostrnky"/>
          <w:rFonts w:ascii="Arial" w:hAnsi="Arial" w:cs="Arial"/>
          <w:noProof/>
          <w:sz w:val="16"/>
          <w:szCs w:val="16"/>
        </w:rPr>
        <w:delText>16</w:delText>
      </w:r>
    </w:del>
    <w:r w:rsidRPr="005608AB">
      <w:rPr>
        <w:rStyle w:val="slostrnky"/>
        <w:rFonts w:ascii="Arial" w:hAnsi="Arial" w:cs="Arial"/>
        <w:sz w:val="16"/>
        <w:szCs w:val="16"/>
      </w:rPr>
      <w:fldChar w:fldCharType="end"/>
    </w:r>
    <w:r w:rsidRPr="005608AB">
      <w:rPr>
        <w:rStyle w:val="slostrnky"/>
        <w:rFonts w:ascii="Arial" w:hAnsi="Arial" w:cs="Arial"/>
        <w:sz w:val="16"/>
        <w:szCs w:val="16"/>
      </w:rPr>
      <w:t>)</w:t>
    </w:r>
  </w:p>
  <w:p w14:paraId="2655CEAC" w14:textId="77777777" w:rsidR="008F4DE4" w:rsidRPr="005608AB" w:rsidRDefault="008F4DE4" w:rsidP="005608AB">
    <w:pPr>
      <w:pStyle w:val="Zpat"/>
      <w:rPr>
        <w:lang w:val="cs-CZ"/>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38CC30" w14:textId="77777777" w:rsidR="00EF5069" w:rsidRDefault="00EF5069" w:rsidP="009C0A2F">
      <w:r>
        <w:separator/>
      </w:r>
    </w:p>
  </w:footnote>
  <w:footnote w:type="continuationSeparator" w:id="0">
    <w:p w14:paraId="425C2F5B" w14:textId="77777777" w:rsidR="00EF5069" w:rsidRDefault="00EF5069" w:rsidP="009C0A2F">
      <w:r>
        <w:continuationSeparator/>
      </w:r>
    </w:p>
  </w:footnote>
  <w:footnote w:type="continuationNotice" w:id="1">
    <w:p w14:paraId="19815C4D" w14:textId="77777777" w:rsidR="00EF5069" w:rsidRDefault="00EF5069">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4C8471" w14:textId="1CC9513F" w:rsidR="008F4DE4" w:rsidRPr="005608AB" w:rsidRDefault="00D46FA6" w:rsidP="005608AB">
    <w:pPr>
      <w:pStyle w:val="Zhlav"/>
      <w:tabs>
        <w:tab w:val="clear" w:pos="9072"/>
        <w:tab w:val="right" w:pos="9720"/>
      </w:tabs>
      <w:rPr>
        <w:rFonts w:ascii="Arial" w:hAnsi="Arial" w:cs="Arial"/>
        <w:sz w:val="16"/>
        <w:szCs w:val="16"/>
        <w:lang w:val="cs-CZ"/>
      </w:rPr>
    </w:pPr>
    <w:r>
      <w:rPr>
        <w:rFonts w:ascii="Arial" w:hAnsi="Arial" w:cs="Arial"/>
        <w:sz w:val="16"/>
        <w:szCs w:val="16"/>
        <w:lang w:val="cs-CZ"/>
      </w:rPr>
      <w:t>VD Želivka – sanace betonových konstrukcí jeřábové dráhy</w:t>
    </w:r>
    <w:r w:rsidR="005608AB">
      <w:rPr>
        <w:rFonts w:ascii="Arial" w:hAnsi="Arial" w:cs="Arial"/>
        <w:sz w:val="16"/>
        <w:szCs w:val="16"/>
      </w:rPr>
      <w:tab/>
    </w:r>
    <w:r w:rsidR="00F530E1">
      <w:rPr>
        <w:rFonts w:ascii="Arial" w:hAnsi="Arial" w:cs="Arial"/>
        <w:sz w:val="16"/>
        <w:szCs w:val="16"/>
        <w:lang w:val="cs-CZ"/>
      </w:rPr>
      <w:tab/>
    </w:r>
    <w:proofErr w:type="spellStart"/>
    <w:r w:rsidR="005608AB">
      <w:rPr>
        <w:rFonts w:ascii="Arial" w:hAnsi="Arial" w:cs="Arial"/>
        <w:sz w:val="16"/>
        <w:szCs w:val="16"/>
      </w:rPr>
      <w:t>SoD</w:t>
    </w:r>
    <w:proofErr w:type="spellEnd"/>
  </w:p>
  <w:p w14:paraId="6F818A03" w14:textId="77777777" w:rsidR="008F4DE4" w:rsidRPr="005608AB" w:rsidRDefault="008F4DE4" w:rsidP="00DC33E5">
    <w:pPr>
      <w:pStyle w:val="Zhlav"/>
      <w:tabs>
        <w:tab w:val="clear" w:pos="4536"/>
        <w:tab w:val="clear" w:pos="9072"/>
        <w:tab w:val="right" w:pos="9639"/>
      </w:tabs>
      <w:rPr>
        <w:lang w:val="cs-CZ"/>
      </w:rPr>
    </w:pPr>
  </w:p>
  <w:p w14:paraId="57988050" w14:textId="77777777" w:rsidR="008F4DE4" w:rsidRDefault="008F4DE4">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C4835E" w14:textId="77777777" w:rsidR="005608AB" w:rsidRPr="0071541B" w:rsidRDefault="005608AB" w:rsidP="005608AB">
    <w:pPr>
      <w:pStyle w:val="Zhlav"/>
      <w:tabs>
        <w:tab w:val="clear" w:pos="9072"/>
        <w:tab w:val="right" w:pos="9720"/>
      </w:tabs>
      <w:rPr>
        <w:rFonts w:ascii="Arial" w:hAnsi="Arial" w:cs="Arial"/>
        <w:sz w:val="16"/>
        <w:szCs w:val="16"/>
      </w:rPr>
    </w:pPr>
    <w:r>
      <w:rPr>
        <w:rFonts w:ascii="Arial" w:hAnsi="Arial" w:cs="Arial"/>
        <w:sz w:val="16"/>
        <w:szCs w:val="16"/>
      </w:rPr>
      <w:t>………………………………………………………..</w:t>
    </w:r>
    <w:r w:rsidRPr="0071541B">
      <w:rPr>
        <w:rFonts w:ascii="Arial" w:hAnsi="Arial" w:cs="Arial"/>
        <w:sz w:val="16"/>
        <w:szCs w:val="16"/>
      </w:rPr>
      <w:tab/>
    </w:r>
    <w:r>
      <w:rPr>
        <w:rFonts w:ascii="Arial" w:hAnsi="Arial" w:cs="Arial"/>
        <w:sz w:val="16"/>
        <w:szCs w:val="16"/>
      </w:rPr>
      <w:tab/>
    </w:r>
    <w:proofErr w:type="spellStart"/>
    <w:r w:rsidRPr="0071541B">
      <w:rPr>
        <w:rFonts w:ascii="Arial" w:hAnsi="Arial" w:cs="Arial"/>
        <w:sz w:val="16"/>
        <w:szCs w:val="16"/>
      </w:rPr>
      <w:t>SoD</w:t>
    </w:r>
    <w:proofErr w:type="spellEnd"/>
  </w:p>
  <w:p w14:paraId="3FF08FE7" w14:textId="77777777" w:rsidR="008F4DE4" w:rsidRDefault="008F4DE4" w:rsidP="00F33053">
    <w:pPr>
      <w:pStyle w:val="Zhlav"/>
      <w:ind w:left="-96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4C12D140"/>
    <w:name w:val="WW8Num1"/>
    <w:lvl w:ilvl="0">
      <w:start w:val="1"/>
      <w:numFmt w:val="decimal"/>
      <w:lvlText w:val="%1."/>
      <w:lvlJc w:val="left"/>
      <w:pPr>
        <w:tabs>
          <w:tab w:val="num" w:pos="720"/>
        </w:tabs>
        <w:ind w:left="720" w:hanging="360"/>
      </w:pPr>
      <w:rPr>
        <w:b w:val="0"/>
        <w:sz w:val="22"/>
        <w:szCs w:val="22"/>
      </w:rPr>
    </w:lvl>
  </w:abstractNum>
  <w:abstractNum w:abstractNumId="1">
    <w:nsid w:val="00000006"/>
    <w:multiLevelType w:val="singleLevel"/>
    <w:tmpl w:val="00000006"/>
    <w:name w:val="WW8Num5"/>
    <w:lvl w:ilvl="0">
      <w:start w:val="1"/>
      <w:numFmt w:val="lowerLetter"/>
      <w:lvlText w:val="%1)"/>
      <w:lvlJc w:val="left"/>
      <w:pPr>
        <w:tabs>
          <w:tab w:val="num" w:pos="720"/>
        </w:tabs>
        <w:ind w:left="720" w:hanging="360"/>
      </w:pPr>
      <w:rPr>
        <w:i w:val="0"/>
      </w:rPr>
    </w:lvl>
  </w:abstractNum>
  <w:abstractNum w:abstractNumId="2">
    <w:nsid w:val="00000007"/>
    <w:multiLevelType w:val="singleLevel"/>
    <w:tmpl w:val="00000007"/>
    <w:name w:val="WW8Num6"/>
    <w:lvl w:ilvl="0">
      <w:start w:val="1"/>
      <w:numFmt w:val="decimal"/>
      <w:lvlText w:val="%1."/>
      <w:lvlJc w:val="left"/>
      <w:pPr>
        <w:tabs>
          <w:tab w:val="num" w:pos="720"/>
        </w:tabs>
        <w:ind w:left="720" w:hanging="360"/>
      </w:pPr>
    </w:lvl>
  </w:abstractNum>
  <w:abstractNum w:abstractNumId="3">
    <w:nsid w:val="00000008"/>
    <w:multiLevelType w:val="singleLevel"/>
    <w:tmpl w:val="00000008"/>
    <w:name w:val="WW8Num7"/>
    <w:lvl w:ilvl="0">
      <w:start w:val="1"/>
      <w:numFmt w:val="decimal"/>
      <w:lvlText w:val="%1."/>
      <w:lvlJc w:val="left"/>
      <w:pPr>
        <w:tabs>
          <w:tab w:val="num" w:pos="644"/>
        </w:tabs>
        <w:ind w:left="644" w:hanging="360"/>
      </w:pPr>
    </w:lvl>
  </w:abstractNum>
  <w:abstractNum w:abstractNumId="4">
    <w:nsid w:val="0000000A"/>
    <w:multiLevelType w:val="multilevel"/>
    <w:tmpl w:val="0000000A"/>
    <w:name w:val="WW8Num9"/>
    <w:lvl w:ilvl="0">
      <w:start w:val="1"/>
      <w:numFmt w:val="decimal"/>
      <w:lvlText w:val="%1."/>
      <w:lvlJc w:val="left"/>
      <w:pPr>
        <w:tabs>
          <w:tab w:val="num" w:pos="540"/>
        </w:tabs>
        <w:ind w:left="54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nsid w:val="0000000F"/>
    <w:multiLevelType w:val="singleLevel"/>
    <w:tmpl w:val="0000000F"/>
    <w:name w:val="WW8Num14"/>
    <w:lvl w:ilvl="0">
      <w:start w:val="1"/>
      <w:numFmt w:val="decimal"/>
      <w:lvlText w:val="%1."/>
      <w:lvlJc w:val="left"/>
      <w:pPr>
        <w:tabs>
          <w:tab w:val="num" w:pos="720"/>
        </w:tabs>
        <w:ind w:left="720" w:hanging="360"/>
      </w:pPr>
    </w:lvl>
  </w:abstractNum>
  <w:abstractNum w:abstractNumId="6">
    <w:nsid w:val="00000010"/>
    <w:multiLevelType w:val="singleLevel"/>
    <w:tmpl w:val="2D8E0CCC"/>
    <w:name w:val="WW8Num15"/>
    <w:lvl w:ilvl="0">
      <w:start w:val="1"/>
      <w:numFmt w:val="decimal"/>
      <w:lvlText w:val="%1."/>
      <w:lvlJc w:val="left"/>
      <w:pPr>
        <w:tabs>
          <w:tab w:val="num" w:pos="720"/>
        </w:tabs>
        <w:ind w:left="720" w:hanging="360"/>
      </w:pPr>
      <w:rPr>
        <w:sz w:val="22"/>
        <w:szCs w:val="22"/>
      </w:rPr>
    </w:lvl>
  </w:abstractNum>
  <w:abstractNum w:abstractNumId="7">
    <w:nsid w:val="09384A7B"/>
    <w:multiLevelType w:val="hybridMultilevel"/>
    <w:tmpl w:val="E8280256"/>
    <w:lvl w:ilvl="0" w:tplc="0405000F">
      <w:start w:val="1"/>
      <w:numFmt w:val="decimal"/>
      <w:lvlText w:val="%1."/>
      <w:lvlJc w:val="left"/>
      <w:pPr>
        <w:tabs>
          <w:tab w:val="num" w:pos="720"/>
        </w:tabs>
        <w:ind w:left="720" w:hanging="360"/>
      </w:pPr>
    </w:lvl>
    <w:lvl w:ilvl="1" w:tplc="F6107C74">
      <w:start w:val="1"/>
      <w:numFmt w:val="bullet"/>
      <w:lvlText w:val=""/>
      <w:lvlJc w:val="left"/>
      <w:pPr>
        <w:tabs>
          <w:tab w:val="num" w:pos="1848"/>
        </w:tabs>
        <w:ind w:left="1848" w:hanging="768"/>
      </w:pPr>
      <w:rPr>
        <w:rFonts w:ascii="Symbol" w:hAnsi="Symbol" w:hint="default"/>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126426EF"/>
    <w:multiLevelType w:val="multilevel"/>
    <w:tmpl w:val="9D8A35E4"/>
    <w:name w:val="WW8Num17"/>
    <w:lvl w:ilvl="0">
      <w:start w:val="1"/>
      <w:numFmt w:val="upperLetter"/>
      <w:pStyle w:val="PreambulePVL"/>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1F942178"/>
    <w:multiLevelType w:val="hybridMultilevel"/>
    <w:tmpl w:val="7A441C16"/>
    <w:lvl w:ilvl="0" w:tplc="04050017">
      <w:start w:val="1"/>
      <w:numFmt w:val="lowerLetter"/>
      <w:lvlText w:val="%1)"/>
      <w:lvlJc w:val="left"/>
      <w:pPr>
        <w:tabs>
          <w:tab w:val="num" w:pos="1861"/>
        </w:tabs>
        <w:ind w:left="1861" w:hanging="360"/>
      </w:pPr>
      <w:rPr>
        <w:rFonts w:hint="default"/>
      </w:rPr>
    </w:lvl>
    <w:lvl w:ilvl="1" w:tplc="04050003" w:tentative="1">
      <w:start w:val="1"/>
      <w:numFmt w:val="bullet"/>
      <w:lvlText w:val="o"/>
      <w:lvlJc w:val="left"/>
      <w:pPr>
        <w:tabs>
          <w:tab w:val="num" w:pos="2581"/>
        </w:tabs>
        <w:ind w:left="2581" w:hanging="360"/>
      </w:pPr>
      <w:rPr>
        <w:rFonts w:ascii="Courier New" w:hAnsi="Courier New" w:cs="Courier New" w:hint="default"/>
      </w:rPr>
    </w:lvl>
    <w:lvl w:ilvl="2" w:tplc="04050005" w:tentative="1">
      <w:start w:val="1"/>
      <w:numFmt w:val="bullet"/>
      <w:lvlText w:val=""/>
      <w:lvlJc w:val="left"/>
      <w:pPr>
        <w:tabs>
          <w:tab w:val="num" w:pos="3301"/>
        </w:tabs>
        <w:ind w:left="3301" w:hanging="360"/>
      </w:pPr>
      <w:rPr>
        <w:rFonts w:ascii="Wingdings" w:hAnsi="Wingdings" w:hint="default"/>
      </w:rPr>
    </w:lvl>
    <w:lvl w:ilvl="3" w:tplc="04050001" w:tentative="1">
      <w:start w:val="1"/>
      <w:numFmt w:val="bullet"/>
      <w:lvlText w:val=""/>
      <w:lvlJc w:val="left"/>
      <w:pPr>
        <w:tabs>
          <w:tab w:val="num" w:pos="4021"/>
        </w:tabs>
        <w:ind w:left="4021" w:hanging="360"/>
      </w:pPr>
      <w:rPr>
        <w:rFonts w:ascii="Symbol" w:hAnsi="Symbol" w:hint="default"/>
      </w:rPr>
    </w:lvl>
    <w:lvl w:ilvl="4" w:tplc="04050003" w:tentative="1">
      <w:start w:val="1"/>
      <w:numFmt w:val="bullet"/>
      <w:lvlText w:val="o"/>
      <w:lvlJc w:val="left"/>
      <w:pPr>
        <w:tabs>
          <w:tab w:val="num" w:pos="4741"/>
        </w:tabs>
        <w:ind w:left="4741" w:hanging="360"/>
      </w:pPr>
      <w:rPr>
        <w:rFonts w:ascii="Courier New" w:hAnsi="Courier New" w:cs="Courier New" w:hint="default"/>
      </w:rPr>
    </w:lvl>
    <w:lvl w:ilvl="5" w:tplc="04050005" w:tentative="1">
      <w:start w:val="1"/>
      <w:numFmt w:val="bullet"/>
      <w:lvlText w:val=""/>
      <w:lvlJc w:val="left"/>
      <w:pPr>
        <w:tabs>
          <w:tab w:val="num" w:pos="5461"/>
        </w:tabs>
        <w:ind w:left="5461" w:hanging="360"/>
      </w:pPr>
      <w:rPr>
        <w:rFonts w:ascii="Wingdings" w:hAnsi="Wingdings" w:hint="default"/>
      </w:rPr>
    </w:lvl>
    <w:lvl w:ilvl="6" w:tplc="04050001" w:tentative="1">
      <w:start w:val="1"/>
      <w:numFmt w:val="bullet"/>
      <w:lvlText w:val=""/>
      <w:lvlJc w:val="left"/>
      <w:pPr>
        <w:tabs>
          <w:tab w:val="num" w:pos="6181"/>
        </w:tabs>
        <w:ind w:left="6181" w:hanging="360"/>
      </w:pPr>
      <w:rPr>
        <w:rFonts w:ascii="Symbol" w:hAnsi="Symbol" w:hint="default"/>
      </w:rPr>
    </w:lvl>
    <w:lvl w:ilvl="7" w:tplc="04050003" w:tentative="1">
      <w:start w:val="1"/>
      <w:numFmt w:val="bullet"/>
      <w:lvlText w:val="o"/>
      <w:lvlJc w:val="left"/>
      <w:pPr>
        <w:tabs>
          <w:tab w:val="num" w:pos="6901"/>
        </w:tabs>
        <w:ind w:left="6901" w:hanging="360"/>
      </w:pPr>
      <w:rPr>
        <w:rFonts w:ascii="Courier New" w:hAnsi="Courier New" w:cs="Courier New" w:hint="default"/>
      </w:rPr>
    </w:lvl>
    <w:lvl w:ilvl="8" w:tplc="04050005" w:tentative="1">
      <w:start w:val="1"/>
      <w:numFmt w:val="bullet"/>
      <w:lvlText w:val=""/>
      <w:lvlJc w:val="left"/>
      <w:pPr>
        <w:tabs>
          <w:tab w:val="num" w:pos="7621"/>
        </w:tabs>
        <w:ind w:left="7621" w:hanging="360"/>
      </w:pPr>
      <w:rPr>
        <w:rFonts w:ascii="Wingdings" w:hAnsi="Wingdings" w:hint="default"/>
      </w:rPr>
    </w:lvl>
  </w:abstractNum>
  <w:abstractNum w:abstractNumId="10">
    <w:nsid w:val="288A7A5D"/>
    <w:multiLevelType w:val="hybridMultilevel"/>
    <w:tmpl w:val="8C96BE0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2B761AC5"/>
    <w:multiLevelType w:val="hybridMultilevel"/>
    <w:tmpl w:val="A46AE56C"/>
    <w:name w:val="WW8Num172"/>
    <w:lvl w:ilvl="0" w:tplc="E3F6D1B4">
      <w:start w:val="1"/>
      <w:numFmt w:val="lowerLetter"/>
      <w:lvlText w:val="%1)"/>
      <w:lvlJc w:val="left"/>
      <w:pPr>
        <w:tabs>
          <w:tab w:val="num" w:pos="720"/>
        </w:tabs>
        <w:ind w:left="720" w:hanging="360"/>
      </w:pPr>
      <w:rPr>
        <w:rFonts w:ascii="Arial" w:hAnsi="Arial" w:cs="Arial" w:hint="default"/>
        <w:sz w:val="22"/>
      </w:rPr>
    </w:lvl>
    <w:lvl w:ilvl="1" w:tplc="04050019" w:tentative="1">
      <w:start w:val="1"/>
      <w:numFmt w:val="lowerLetter"/>
      <w:lvlText w:val="%2."/>
      <w:lvlJc w:val="left"/>
      <w:pPr>
        <w:tabs>
          <w:tab w:val="num" w:pos="720"/>
        </w:tabs>
        <w:ind w:left="720" w:hanging="360"/>
      </w:pPr>
    </w:lvl>
    <w:lvl w:ilvl="2" w:tplc="0405001B" w:tentative="1">
      <w:start w:val="1"/>
      <w:numFmt w:val="lowerRoman"/>
      <w:lvlText w:val="%3."/>
      <w:lvlJc w:val="right"/>
      <w:pPr>
        <w:tabs>
          <w:tab w:val="num" w:pos="1440"/>
        </w:tabs>
        <w:ind w:left="1440" w:hanging="180"/>
      </w:pPr>
    </w:lvl>
    <w:lvl w:ilvl="3" w:tplc="0405000F" w:tentative="1">
      <w:start w:val="1"/>
      <w:numFmt w:val="decimal"/>
      <w:lvlText w:val="%4."/>
      <w:lvlJc w:val="left"/>
      <w:pPr>
        <w:tabs>
          <w:tab w:val="num" w:pos="2160"/>
        </w:tabs>
        <w:ind w:left="2160" w:hanging="360"/>
      </w:pPr>
    </w:lvl>
    <w:lvl w:ilvl="4" w:tplc="04050019" w:tentative="1">
      <w:start w:val="1"/>
      <w:numFmt w:val="lowerLetter"/>
      <w:lvlText w:val="%5."/>
      <w:lvlJc w:val="left"/>
      <w:pPr>
        <w:tabs>
          <w:tab w:val="num" w:pos="2880"/>
        </w:tabs>
        <w:ind w:left="2880" w:hanging="360"/>
      </w:pPr>
    </w:lvl>
    <w:lvl w:ilvl="5" w:tplc="0405001B" w:tentative="1">
      <w:start w:val="1"/>
      <w:numFmt w:val="lowerRoman"/>
      <w:lvlText w:val="%6."/>
      <w:lvlJc w:val="right"/>
      <w:pPr>
        <w:tabs>
          <w:tab w:val="num" w:pos="3600"/>
        </w:tabs>
        <w:ind w:left="3600" w:hanging="180"/>
      </w:pPr>
    </w:lvl>
    <w:lvl w:ilvl="6" w:tplc="0405000F" w:tentative="1">
      <w:start w:val="1"/>
      <w:numFmt w:val="decimal"/>
      <w:lvlText w:val="%7."/>
      <w:lvlJc w:val="left"/>
      <w:pPr>
        <w:tabs>
          <w:tab w:val="num" w:pos="4320"/>
        </w:tabs>
        <w:ind w:left="4320" w:hanging="360"/>
      </w:pPr>
    </w:lvl>
    <w:lvl w:ilvl="7" w:tplc="04050019" w:tentative="1">
      <w:start w:val="1"/>
      <w:numFmt w:val="lowerLetter"/>
      <w:lvlText w:val="%8."/>
      <w:lvlJc w:val="left"/>
      <w:pPr>
        <w:tabs>
          <w:tab w:val="num" w:pos="5040"/>
        </w:tabs>
        <w:ind w:left="5040" w:hanging="360"/>
      </w:pPr>
    </w:lvl>
    <w:lvl w:ilvl="8" w:tplc="0405001B" w:tentative="1">
      <w:start w:val="1"/>
      <w:numFmt w:val="lowerRoman"/>
      <w:lvlText w:val="%9."/>
      <w:lvlJc w:val="right"/>
      <w:pPr>
        <w:tabs>
          <w:tab w:val="num" w:pos="5760"/>
        </w:tabs>
        <w:ind w:left="5760" w:hanging="180"/>
      </w:pPr>
    </w:lvl>
  </w:abstractNum>
  <w:abstractNum w:abstractNumId="12">
    <w:nsid w:val="2D9F5D5F"/>
    <w:multiLevelType w:val="multilevel"/>
    <w:tmpl w:val="9FDEA244"/>
    <w:name w:val="WW8Num13"/>
    <w:styleLink w:val="AKFZlneknadpis"/>
    <w:lvl w:ilvl="0">
      <w:start w:val="1"/>
      <w:numFmt w:val="decimal"/>
      <w:lvlText w:val="%1."/>
      <w:lvlJc w:val="left"/>
      <w:pPr>
        <w:tabs>
          <w:tab w:val="num" w:pos="737"/>
        </w:tabs>
        <w:ind w:left="567" w:hanging="567"/>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noProof w:val="0"/>
        <w:vanish w:val="0"/>
        <w:color w:val="595959"/>
        <w:spacing w:val="0"/>
        <w:kern w:val="0"/>
        <w:position w:val="0"/>
        <w:sz w:val="22"/>
        <w:szCs w:val="22"/>
        <w:u w:val="none"/>
        <w:vertAlign w:val="baseline"/>
        <w:em w:val="none"/>
      </w:rPr>
    </w:lvl>
    <w:lvl w:ilvl="2">
      <w:start w:val="1"/>
      <w:numFmt w:val="decimal"/>
      <w:lvlText w:val="%1.%2.%3"/>
      <w:lvlJc w:val="left"/>
      <w:pPr>
        <w:tabs>
          <w:tab w:val="num" w:pos="1134"/>
        </w:tabs>
        <w:ind w:left="1134" w:hanging="567"/>
      </w:pPr>
      <w:rPr>
        <w:rFonts w:ascii="Arial" w:hAnsi="Arial" w:hint="default"/>
        <w:b w:val="0"/>
        <w:caps w:val="0"/>
        <w:strike w:val="0"/>
        <w:dstrike w:val="0"/>
        <w:vanish w:val="0"/>
        <w:color w:val="595959"/>
        <w:sz w:val="22"/>
        <w:vertAlign w:val="baseline"/>
      </w:rPr>
    </w:lvl>
    <w:lvl w:ilvl="3">
      <w:start w:val="1"/>
      <w:numFmt w:val="lowerLetter"/>
      <w:lvlText w:val="(%4)"/>
      <w:lvlJc w:val="left"/>
      <w:pPr>
        <w:tabs>
          <w:tab w:val="num" w:pos="1134"/>
        </w:tabs>
        <w:ind w:left="1134" w:hanging="567"/>
      </w:pPr>
      <w:rPr>
        <w:rFonts w:ascii="Arial" w:hAnsi="Arial" w:hint="default"/>
        <w:b w:val="0"/>
        <w:i w:val="0"/>
        <w:caps w:val="0"/>
        <w:strike w:val="0"/>
        <w:dstrike w:val="0"/>
        <w:vanish w:val="0"/>
        <w:color w:val="595959"/>
        <w:sz w:val="22"/>
        <w:vertAlign w:val="baseline"/>
      </w:rPr>
    </w:lvl>
    <w:lvl w:ilvl="4">
      <w:start w:val="1"/>
      <w:numFmt w:val="lowerRoman"/>
      <w:lvlText w:val="(%5)"/>
      <w:lvlJc w:val="left"/>
      <w:pPr>
        <w:tabs>
          <w:tab w:val="num" w:pos="1701"/>
        </w:tabs>
        <w:ind w:left="1701" w:hanging="567"/>
      </w:pPr>
      <w:rPr>
        <w:rFonts w:ascii="Arial" w:hAnsi="Arial" w:hint="default"/>
        <w:b w:val="0"/>
        <w:i w:val="0"/>
        <w:caps w:val="0"/>
        <w:strike w:val="0"/>
        <w:dstrike w:val="0"/>
        <w:vanish w:val="0"/>
        <w:color w:val="595959"/>
        <w:sz w:val="22"/>
        <w:vertAlign w:val="baseline"/>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4F67CD1"/>
    <w:multiLevelType w:val="hybridMultilevel"/>
    <w:tmpl w:val="5120D10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3BBD01CD"/>
    <w:multiLevelType w:val="hybridMultilevel"/>
    <w:tmpl w:val="19C88EBE"/>
    <w:lvl w:ilvl="0" w:tplc="8658640E">
      <w:start w:val="1"/>
      <w:numFmt w:val="lowerLetter"/>
      <w:lvlText w:val="%1)"/>
      <w:lvlJc w:val="left"/>
      <w:pPr>
        <w:ind w:left="1429" w:hanging="360"/>
      </w:pPr>
      <w:rPr>
        <w:b w:val="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5">
    <w:nsid w:val="4479058A"/>
    <w:multiLevelType w:val="hybridMultilevel"/>
    <w:tmpl w:val="329E58AC"/>
    <w:lvl w:ilvl="0" w:tplc="73064790">
      <w:start w:val="1"/>
      <w:numFmt w:val="decimal"/>
      <w:lvlText w:val="%1."/>
      <w:lvlJc w:val="left"/>
      <w:pPr>
        <w:tabs>
          <w:tab w:val="num" w:pos="720"/>
        </w:tabs>
        <w:ind w:left="720" w:hanging="360"/>
      </w:pPr>
    </w:lvl>
    <w:lvl w:ilvl="1" w:tplc="55FADC2A">
      <w:start w:val="1"/>
      <w:numFmt w:val="lowerLetter"/>
      <w:lvlText w:val="%2)"/>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44C620B8"/>
    <w:multiLevelType w:val="hybridMultilevel"/>
    <w:tmpl w:val="B17EA100"/>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2433"/>
        </w:tabs>
        <w:ind w:left="2433" w:hanging="360"/>
      </w:pPr>
      <w:rPr>
        <w:rFonts w:ascii="Courier New" w:hAnsi="Courier New" w:cs="Courier New" w:hint="default"/>
      </w:rPr>
    </w:lvl>
    <w:lvl w:ilvl="2" w:tplc="04050005">
      <w:start w:val="1"/>
      <w:numFmt w:val="bullet"/>
      <w:lvlText w:val=""/>
      <w:lvlJc w:val="left"/>
      <w:pPr>
        <w:tabs>
          <w:tab w:val="num" w:pos="3153"/>
        </w:tabs>
        <w:ind w:left="3153" w:hanging="360"/>
      </w:pPr>
      <w:rPr>
        <w:rFonts w:ascii="Wingdings" w:hAnsi="Wingdings" w:hint="default"/>
      </w:rPr>
    </w:lvl>
    <w:lvl w:ilvl="3" w:tplc="04050001" w:tentative="1">
      <w:start w:val="1"/>
      <w:numFmt w:val="bullet"/>
      <w:lvlText w:val=""/>
      <w:lvlJc w:val="left"/>
      <w:pPr>
        <w:tabs>
          <w:tab w:val="num" w:pos="3873"/>
        </w:tabs>
        <w:ind w:left="3873" w:hanging="360"/>
      </w:pPr>
      <w:rPr>
        <w:rFonts w:ascii="Symbol" w:hAnsi="Symbol" w:hint="default"/>
      </w:rPr>
    </w:lvl>
    <w:lvl w:ilvl="4" w:tplc="04050003" w:tentative="1">
      <w:start w:val="1"/>
      <w:numFmt w:val="bullet"/>
      <w:lvlText w:val="o"/>
      <w:lvlJc w:val="left"/>
      <w:pPr>
        <w:tabs>
          <w:tab w:val="num" w:pos="4593"/>
        </w:tabs>
        <w:ind w:left="4593" w:hanging="360"/>
      </w:pPr>
      <w:rPr>
        <w:rFonts w:ascii="Courier New" w:hAnsi="Courier New" w:cs="Courier New" w:hint="default"/>
      </w:rPr>
    </w:lvl>
    <w:lvl w:ilvl="5" w:tplc="04050005" w:tentative="1">
      <w:start w:val="1"/>
      <w:numFmt w:val="bullet"/>
      <w:lvlText w:val=""/>
      <w:lvlJc w:val="left"/>
      <w:pPr>
        <w:tabs>
          <w:tab w:val="num" w:pos="5313"/>
        </w:tabs>
        <w:ind w:left="5313" w:hanging="360"/>
      </w:pPr>
      <w:rPr>
        <w:rFonts w:ascii="Wingdings" w:hAnsi="Wingdings" w:hint="default"/>
      </w:rPr>
    </w:lvl>
    <w:lvl w:ilvl="6" w:tplc="04050001" w:tentative="1">
      <w:start w:val="1"/>
      <w:numFmt w:val="bullet"/>
      <w:lvlText w:val=""/>
      <w:lvlJc w:val="left"/>
      <w:pPr>
        <w:tabs>
          <w:tab w:val="num" w:pos="6033"/>
        </w:tabs>
        <w:ind w:left="6033" w:hanging="360"/>
      </w:pPr>
      <w:rPr>
        <w:rFonts w:ascii="Symbol" w:hAnsi="Symbol" w:hint="default"/>
      </w:rPr>
    </w:lvl>
    <w:lvl w:ilvl="7" w:tplc="04050003" w:tentative="1">
      <w:start w:val="1"/>
      <w:numFmt w:val="bullet"/>
      <w:lvlText w:val="o"/>
      <w:lvlJc w:val="left"/>
      <w:pPr>
        <w:tabs>
          <w:tab w:val="num" w:pos="6753"/>
        </w:tabs>
        <w:ind w:left="6753" w:hanging="360"/>
      </w:pPr>
      <w:rPr>
        <w:rFonts w:ascii="Courier New" w:hAnsi="Courier New" w:cs="Courier New" w:hint="default"/>
      </w:rPr>
    </w:lvl>
    <w:lvl w:ilvl="8" w:tplc="04050005" w:tentative="1">
      <w:start w:val="1"/>
      <w:numFmt w:val="bullet"/>
      <w:lvlText w:val=""/>
      <w:lvlJc w:val="left"/>
      <w:pPr>
        <w:tabs>
          <w:tab w:val="num" w:pos="7473"/>
        </w:tabs>
        <w:ind w:left="7473" w:hanging="360"/>
      </w:pPr>
      <w:rPr>
        <w:rFonts w:ascii="Wingdings" w:hAnsi="Wingdings" w:hint="default"/>
      </w:rPr>
    </w:lvl>
  </w:abstractNum>
  <w:abstractNum w:abstractNumId="17">
    <w:nsid w:val="4A9741AF"/>
    <w:multiLevelType w:val="hybridMultilevel"/>
    <w:tmpl w:val="3EDA7D3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51CE05A9"/>
    <w:multiLevelType w:val="hybridMultilevel"/>
    <w:tmpl w:val="84BA40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6A021485"/>
    <w:multiLevelType w:val="multilevel"/>
    <w:tmpl w:val="F94EE4C2"/>
    <w:styleLink w:val="Styl1"/>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958"/>
        </w:tabs>
        <w:ind w:left="958" w:hanging="453"/>
      </w:pPr>
      <w:rPr>
        <w:rFonts w:hint="default"/>
      </w:rPr>
    </w:lvl>
    <w:lvl w:ilvl="2">
      <w:start w:val="1"/>
      <w:numFmt w:val="lowerRoman"/>
      <w:lvlText w:val="%3)"/>
      <w:lvlJc w:val="left"/>
      <w:pPr>
        <w:tabs>
          <w:tab w:val="num" w:pos="1525"/>
        </w:tabs>
        <w:ind w:left="1525" w:hanging="567"/>
      </w:pPr>
      <w:rPr>
        <w:rFonts w:hint="default"/>
      </w:rPr>
    </w:lvl>
    <w:lvl w:ilvl="3">
      <w:start w:val="1"/>
      <w:numFmt w:val="lowerLetter"/>
      <w:lvlRestart w:val="0"/>
      <w:lvlText w:val="%4."/>
      <w:lvlJc w:val="left"/>
      <w:pPr>
        <w:ind w:left="1922" w:hanging="453"/>
      </w:pPr>
      <w:rPr>
        <w:rFonts w:hint="default"/>
        <w:color w:val="auto"/>
      </w:rPr>
    </w:lvl>
    <w:lvl w:ilvl="4">
      <w:start w:val="1"/>
      <w:numFmt w:val="none"/>
      <w:lvlRestart w:val="0"/>
      <w:suff w:val="nothing"/>
      <w:lvlText w:val=""/>
      <w:lvlJc w:val="left"/>
      <w:pPr>
        <w:ind w:left="1922" w:hanging="57"/>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20">
    <w:nsid w:val="74675CB8"/>
    <w:multiLevelType w:val="hybridMultilevel"/>
    <w:tmpl w:val="FC363704"/>
    <w:lvl w:ilvl="0" w:tplc="9BC2D312">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1">
    <w:nsid w:val="7A9E5B3B"/>
    <w:multiLevelType w:val="hybridMultilevel"/>
    <w:tmpl w:val="7A441C16"/>
    <w:lvl w:ilvl="0" w:tplc="04050017">
      <w:start w:val="1"/>
      <w:numFmt w:val="lowerLetter"/>
      <w:lvlText w:val="%1)"/>
      <w:lvlJc w:val="left"/>
      <w:pPr>
        <w:tabs>
          <w:tab w:val="num" w:pos="1861"/>
        </w:tabs>
        <w:ind w:left="1861" w:hanging="360"/>
      </w:pPr>
      <w:rPr>
        <w:rFonts w:hint="default"/>
      </w:rPr>
    </w:lvl>
    <w:lvl w:ilvl="1" w:tplc="04050003" w:tentative="1">
      <w:start w:val="1"/>
      <w:numFmt w:val="bullet"/>
      <w:lvlText w:val="o"/>
      <w:lvlJc w:val="left"/>
      <w:pPr>
        <w:tabs>
          <w:tab w:val="num" w:pos="2581"/>
        </w:tabs>
        <w:ind w:left="2581" w:hanging="360"/>
      </w:pPr>
      <w:rPr>
        <w:rFonts w:ascii="Courier New" w:hAnsi="Courier New" w:cs="Courier New" w:hint="default"/>
      </w:rPr>
    </w:lvl>
    <w:lvl w:ilvl="2" w:tplc="04050005" w:tentative="1">
      <w:start w:val="1"/>
      <w:numFmt w:val="bullet"/>
      <w:lvlText w:val=""/>
      <w:lvlJc w:val="left"/>
      <w:pPr>
        <w:tabs>
          <w:tab w:val="num" w:pos="3301"/>
        </w:tabs>
        <w:ind w:left="3301" w:hanging="360"/>
      </w:pPr>
      <w:rPr>
        <w:rFonts w:ascii="Wingdings" w:hAnsi="Wingdings" w:hint="default"/>
      </w:rPr>
    </w:lvl>
    <w:lvl w:ilvl="3" w:tplc="04050001" w:tentative="1">
      <w:start w:val="1"/>
      <w:numFmt w:val="bullet"/>
      <w:lvlText w:val=""/>
      <w:lvlJc w:val="left"/>
      <w:pPr>
        <w:tabs>
          <w:tab w:val="num" w:pos="4021"/>
        </w:tabs>
        <w:ind w:left="4021" w:hanging="360"/>
      </w:pPr>
      <w:rPr>
        <w:rFonts w:ascii="Symbol" w:hAnsi="Symbol" w:hint="default"/>
      </w:rPr>
    </w:lvl>
    <w:lvl w:ilvl="4" w:tplc="04050003" w:tentative="1">
      <w:start w:val="1"/>
      <w:numFmt w:val="bullet"/>
      <w:lvlText w:val="o"/>
      <w:lvlJc w:val="left"/>
      <w:pPr>
        <w:tabs>
          <w:tab w:val="num" w:pos="4741"/>
        </w:tabs>
        <w:ind w:left="4741" w:hanging="360"/>
      </w:pPr>
      <w:rPr>
        <w:rFonts w:ascii="Courier New" w:hAnsi="Courier New" w:cs="Courier New" w:hint="default"/>
      </w:rPr>
    </w:lvl>
    <w:lvl w:ilvl="5" w:tplc="04050005" w:tentative="1">
      <w:start w:val="1"/>
      <w:numFmt w:val="bullet"/>
      <w:lvlText w:val=""/>
      <w:lvlJc w:val="left"/>
      <w:pPr>
        <w:tabs>
          <w:tab w:val="num" w:pos="5461"/>
        </w:tabs>
        <w:ind w:left="5461" w:hanging="360"/>
      </w:pPr>
      <w:rPr>
        <w:rFonts w:ascii="Wingdings" w:hAnsi="Wingdings" w:hint="default"/>
      </w:rPr>
    </w:lvl>
    <w:lvl w:ilvl="6" w:tplc="04050001" w:tentative="1">
      <w:start w:val="1"/>
      <w:numFmt w:val="bullet"/>
      <w:lvlText w:val=""/>
      <w:lvlJc w:val="left"/>
      <w:pPr>
        <w:tabs>
          <w:tab w:val="num" w:pos="6181"/>
        </w:tabs>
        <w:ind w:left="6181" w:hanging="360"/>
      </w:pPr>
      <w:rPr>
        <w:rFonts w:ascii="Symbol" w:hAnsi="Symbol" w:hint="default"/>
      </w:rPr>
    </w:lvl>
    <w:lvl w:ilvl="7" w:tplc="04050003" w:tentative="1">
      <w:start w:val="1"/>
      <w:numFmt w:val="bullet"/>
      <w:lvlText w:val="o"/>
      <w:lvlJc w:val="left"/>
      <w:pPr>
        <w:tabs>
          <w:tab w:val="num" w:pos="6901"/>
        </w:tabs>
        <w:ind w:left="6901" w:hanging="360"/>
      </w:pPr>
      <w:rPr>
        <w:rFonts w:ascii="Courier New" w:hAnsi="Courier New" w:cs="Courier New" w:hint="default"/>
      </w:rPr>
    </w:lvl>
    <w:lvl w:ilvl="8" w:tplc="04050005" w:tentative="1">
      <w:start w:val="1"/>
      <w:numFmt w:val="bullet"/>
      <w:lvlText w:val=""/>
      <w:lvlJc w:val="left"/>
      <w:pPr>
        <w:tabs>
          <w:tab w:val="num" w:pos="7621"/>
        </w:tabs>
        <w:ind w:left="7621" w:hanging="360"/>
      </w:pPr>
      <w:rPr>
        <w:rFonts w:ascii="Wingdings" w:hAnsi="Wingdings" w:hint="default"/>
      </w:rPr>
    </w:lvl>
  </w:abstractNum>
  <w:abstractNum w:abstractNumId="22">
    <w:nsid w:val="7CBE5413"/>
    <w:multiLevelType w:val="hybridMultilevel"/>
    <w:tmpl w:val="BB264850"/>
    <w:lvl w:ilvl="0" w:tplc="7A2C5908">
      <w:start w:val="1"/>
      <w:numFmt w:val="decimal"/>
      <w:lvlText w:val="%1."/>
      <w:lvlJc w:val="lef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7ECA596E"/>
    <w:multiLevelType w:val="multilevel"/>
    <w:tmpl w:val="799CE378"/>
    <w:lvl w:ilvl="0">
      <w:start w:val="1"/>
      <w:numFmt w:val="upperRoman"/>
      <w:pStyle w:val="lneksmlouvynadpisPVL"/>
      <w:suff w:val="nothing"/>
      <w:lvlText w:val="%1. "/>
      <w:lvlJc w:val="left"/>
      <w:pPr>
        <w:ind w:left="360" w:hanging="360"/>
      </w:pPr>
      <w:rPr>
        <w:rFonts w:hint="default"/>
        <w:u w:val="single"/>
      </w:rPr>
    </w:lvl>
    <w:lvl w:ilvl="1">
      <w:start w:val="1"/>
      <w:numFmt w:val="decimal"/>
      <w:pStyle w:val="lneksmlouvytextPVL"/>
      <w:lvlText w:val="%2."/>
      <w:lvlJc w:val="left"/>
      <w:pPr>
        <w:ind w:left="644" w:hanging="360"/>
      </w:pPr>
      <w:rPr>
        <w:rFonts w:hint="default"/>
      </w:rPr>
    </w:lvl>
    <w:lvl w:ilvl="2">
      <w:start w:val="1"/>
      <w:numFmt w:val="lowerLetter"/>
      <w:pStyle w:val="SeznamsmlouvaPVL"/>
      <w:lvlText w:val="%3)"/>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num w:numId="1">
    <w:abstractNumId w:val="19"/>
  </w:num>
  <w:num w:numId="2">
    <w:abstractNumId w:val="12"/>
  </w:num>
  <w:num w:numId="3">
    <w:abstractNumId w:val="8"/>
  </w:num>
  <w:num w:numId="4">
    <w:abstractNumId w:val="23"/>
  </w:num>
  <w:num w:numId="5">
    <w:abstractNumId w:val="2"/>
  </w:num>
  <w:num w:numId="6">
    <w:abstractNumId w:val="3"/>
  </w:num>
  <w:num w:numId="7">
    <w:abstractNumId w:val="4"/>
  </w:num>
  <w:num w:numId="8">
    <w:abstractNumId w:val="5"/>
  </w:num>
  <w:num w:numId="9">
    <w:abstractNumId w:val="6"/>
  </w:num>
  <w:num w:numId="10">
    <w:abstractNumId w:val="15"/>
  </w:num>
  <w:num w:numId="11">
    <w:abstractNumId w:val="7"/>
  </w:num>
  <w:num w:numId="12">
    <w:abstractNumId w:val="9"/>
  </w:num>
  <w:num w:numId="13">
    <w:abstractNumId w:val="10"/>
  </w:num>
  <w:num w:numId="14">
    <w:abstractNumId w:val="11"/>
  </w:num>
  <w:num w:numId="15">
    <w:abstractNumId w:val="21"/>
  </w:num>
  <w:num w:numId="16">
    <w:abstractNumId w:val="14"/>
  </w:num>
  <w:num w:numId="17">
    <w:abstractNumId w:val="22"/>
  </w:num>
  <w:num w:numId="18">
    <w:abstractNumId w:val="18"/>
  </w:num>
  <w:num w:numId="19">
    <w:abstractNumId w:val="13"/>
  </w:num>
  <w:num w:numId="20">
    <w:abstractNumId w:val="0"/>
  </w:num>
  <w:num w:numId="21">
    <w:abstractNumId w:val="17"/>
  </w:num>
  <w:num w:numId="22">
    <w:abstractNumId w:val="16"/>
  </w:num>
  <w:num w:numId="23">
    <w:abstractNumId w:val="20"/>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lvlOverride w:ilvl="0">
      <w:startOverride w:val="1"/>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lvlOverride w:ilvl="0">
      <w:startOverride w:val="1"/>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84"/>
  <w:proofState w:spelling="clean" w:grammar="clean"/>
  <w:attachedTemplate r:id="rId1"/>
  <w:doNotTrackMoves/>
  <w:defaultTabStop w:val="708"/>
  <w:hyphenationZone w:val="425"/>
  <w:drawingGridHorizontalSpacing w:val="110"/>
  <w:displayHorizontalDrawingGridEvery w:val="2"/>
  <w:characterSpacingControl w:val="doNotCompress"/>
  <w:hdrShapeDefaults>
    <o:shapedefaults v:ext="edit" spidmax="12289"/>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056AF2"/>
    <w:rsid w:val="00000B00"/>
    <w:rsid w:val="000011CE"/>
    <w:rsid w:val="00002393"/>
    <w:rsid w:val="00003C77"/>
    <w:rsid w:val="00003E22"/>
    <w:rsid w:val="000041A5"/>
    <w:rsid w:val="0000421A"/>
    <w:rsid w:val="0000427A"/>
    <w:rsid w:val="0000428B"/>
    <w:rsid w:val="00005382"/>
    <w:rsid w:val="0000587C"/>
    <w:rsid w:val="00005E39"/>
    <w:rsid w:val="000068F0"/>
    <w:rsid w:val="00006D78"/>
    <w:rsid w:val="00006DFB"/>
    <w:rsid w:val="00007766"/>
    <w:rsid w:val="000077F8"/>
    <w:rsid w:val="00010CE1"/>
    <w:rsid w:val="000110C1"/>
    <w:rsid w:val="00011507"/>
    <w:rsid w:val="00012007"/>
    <w:rsid w:val="000134C3"/>
    <w:rsid w:val="000135B7"/>
    <w:rsid w:val="0001433A"/>
    <w:rsid w:val="00014872"/>
    <w:rsid w:val="00014B99"/>
    <w:rsid w:val="00015079"/>
    <w:rsid w:val="00015C1F"/>
    <w:rsid w:val="000173F8"/>
    <w:rsid w:val="00017EFA"/>
    <w:rsid w:val="00020CCB"/>
    <w:rsid w:val="0002141C"/>
    <w:rsid w:val="000218D9"/>
    <w:rsid w:val="0002215B"/>
    <w:rsid w:val="00024327"/>
    <w:rsid w:val="00024856"/>
    <w:rsid w:val="00024B2B"/>
    <w:rsid w:val="000252A8"/>
    <w:rsid w:val="0002533A"/>
    <w:rsid w:val="00026BA0"/>
    <w:rsid w:val="0002756E"/>
    <w:rsid w:val="00027716"/>
    <w:rsid w:val="00031451"/>
    <w:rsid w:val="000314EF"/>
    <w:rsid w:val="00031652"/>
    <w:rsid w:val="00032343"/>
    <w:rsid w:val="0003287C"/>
    <w:rsid w:val="00032CA7"/>
    <w:rsid w:val="00032D91"/>
    <w:rsid w:val="00033277"/>
    <w:rsid w:val="000335E6"/>
    <w:rsid w:val="000342AB"/>
    <w:rsid w:val="00034311"/>
    <w:rsid w:val="00035DAD"/>
    <w:rsid w:val="00037C78"/>
    <w:rsid w:val="00040D4A"/>
    <w:rsid w:val="00041309"/>
    <w:rsid w:val="00041C86"/>
    <w:rsid w:val="00041E72"/>
    <w:rsid w:val="000422DD"/>
    <w:rsid w:val="00043063"/>
    <w:rsid w:val="00044009"/>
    <w:rsid w:val="0004449C"/>
    <w:rsid w:val="0004452C"/>
    <w:rsid w:val="00045B2D"/>
    <w:rsid w:val="00046C38"/>
    <w:rsid w:val="00046E31"/>
    <w:rsid w:val="00047122"/>
    <w:rsid w:val="00047C1D"/>
    <w:rsid w:val="00047C70"/>
    <w:rsid w:val="000502BE"/>
    <w:rsid w:val="000502CE"/>
    <w:rsid w:val="00051334"/>
    <w:rsid w:val="0005164C"/>
    <w:rsid w:val="00052D8C"/>
    <w:rsid w:val="000546A9"/>
    <w:rsid w:val="000553DB"/>
    <w:rsid w:val="00055A97"/>
    <w:rsid w:val="00056397"/>
    <w:rsid w:val="00056631"/>
    <w:rsid w:val="000566A1"/>
    <w:rsid w:val="00056AF2"/>
    <w:rsid w:val="000572A5"/>
    <w:rsid w:val="000576CB"/>
    <w:rsid w:val="00057CA3"/>
    <w:rsid w:val="00057CCB"/>
    <w:rsid w:val="00057F78"/>
    <w:rsid w:val="000604A9"/>
    <w:rsid w:val="000617C5"/>
    <w:rsid w:val="00061DDE"/>
    <w:rsid w:val="000620AA"/>
    <w:rsid w:val="0006257C"/>
    <w:rsid w:val="000626B3"/>
    <w:rsid w:val="00062AE6"/>
    <w:rsid w:val="00062DEC"/>
    <w:rsid w:val="0006319E"/>
    <w:rsid w:val="0006334A"/>
    <w:rsid w:val="00063F1F"/>
    <w:rsid w:val="00064990"/>
    <w:rsid w:val="00064BFA"/>
    <w:rsid w:val="00065154"/>
    <w:rsid w:val="00065336"/>
    <w:rsid w:val="0006691A"/>
    <w:rsid w:val="00066B62"/>
    <w:rsid w:val="00066BF2"/>
    <w:rsid w:val="00067970"/>
    <w:rsid w:val="00067CD0"/>
    <w:rsid w:val="00070E58"/>
    <w:rsid w:val="000718C2"/>
    <w:rsid w:val="00072040"/>
    <w:rsid w:val="00073269"/>
    <w:rsid w:val="00074381"/>
    <w:rsid w:val="000743AB"/>
    <w:rsid w:val="00075B6A"/>
    <w:rsid w:val="00075B7F"/>
    <w:rsid w:val="00075E41"/>
    <w:rsid w:val="00081417"/>
    <w:rsid w:val="00081FD3"/>
    <w:rsid w:val="0008253D"/>
    <w:rsid w:val="0008273D"/>
    <w:rsid w:val="00084BF1"/>
    <w:rsid w:val="00085763"/>
    <w:rsid w:val="00085941"/>
    <w:rsid w:val="0008685C"/>
    <w:rsid w:val="000876BD"/>
    <w:rsid w:val="00087A9C"/>
    <w:rsid w:val="0009005F"/>
    <w:rsid w:val="000900FA"/>
    <w:rsid w:val="000903BC"/>
    <w:rsid w:val="000907C8"/>
    <w:rsid w:val="00090D64"/>
    <w:rsid w:val="00091D6D"/>
    <w:rsid w:val="00092188"/>
    <w:rsid w:val="000936E9"/>
    <w:rsid w:val="00097EB9"/>
    <w:rsid w:val="000A0737"/>
    <w:rsid w:val="000A0B93"/>
    <w:rsid w:val="000A0DA7"/>
    <w:rsid w:val="000A1583"/>
    <w:rsid w:val="000A1856"/>
    <w:rsid w:val="000A1E99"/>
    <w:rsid w:val="000A286B"/>
    <w:rsid w:val="000A2FC0"/>
    <w:rsid w:val="000A381D"/>
    <w:rsid w:val="000A3B57"/>
    <w:rsid w:val="000A5ADF"/>
    <w:rsid w:val="000A5F02"/>
    <w:rsid w:val="000A643F"/>
    <w:rsid w:val="000A6529"/>
    <w:rsid w:val="000B0340"/>
    <w:rsid w:val="000B107E"/>
    <w:rsid w:val="000B1149"/>
    <w:rsid w:val="000B1558"/>
    <w:rsid w:val="000B22E8"/>
    <w:rsid w:val="000B27CF"/>
    <w:rsid w:val="000B5727"/>
    <w:rsid w:val="000B5C55"/>
    <w:rsid w:val="000B637D"/>
    <w:rsid w:val="000B6E03"/>
    <w:rsid w:val="000B7E12"/>
    <w:rsid w:val="000C1007"/>
    <w:rsid w:val="000C1263"/>
    <w:rsid w:val="000C1464"/>
    <w:rsid w:val="000C1484"/>
    <w:rsid w:val="000C26DE"/>
    <w:rsid w:val="000C27CD"/>
    <w:rsid w:val="000C3D49"/>
    <w:rsid w:val="000C5018"/>
    <w:rsid w:val="000C53B9"/>
    <w:rsid w:val="000C58BB"/>
    <w:rsid w:val="000C6AED"/>
    <w:rsid w:val="000C7E11"/>
    <w:rsid w:val="000D0DAD"/>
    <w:rsid w:val="000D10F6"/>
    <w:rsid w:val="000D1CE7"/>
    <w:rsid w:val="000D1F18"/>
    <w:rsid w:val="000D1F19"/>
    <w:rsid w:val="000D294E"/>
    <w:rsid w:val="000D2C82"/>
    <w:rsid w:val="000D2FEA"/>
    <w:rsid w:val="000D303C"/>
    <w:rsid w:val="000D37EE"/>
    <w:rsid w:val="000D3963"/>
    <w:rsid w:val="000D3AB6"/>
    <w:rsid w:val="000D4DFD"/>
    <w:rsid w:val="000D4F56"/>
    <w:rsid w:val="000D5B2F"/>
    <w:rsid w:val="000D62D2"/>
    <w:rsid w:val="000D63E1"/>
    <w:rsid w:val="000D6606"/>
    <w:rsid w:val="000D7A89"/>
    <w:rsid w:val="000E0967"/>
    <w:rsid w:val="000E0FEE"/>
    <w:rsid w:val="000E22FF"/>
    <w:rsid w:val="000E2636"/>
    <w:rsid w:val="000E386D"/>
    <w:rsid w:val="000E4960"/>
    <w:rsid w:val="000E4BEA"/>
    <w:rsid w:val="000E60CF"/>
    <w:rsid w:val="000E652B"/>
    <w:rsid w:val="000E6587"/>
    <w:rsid w:val="000E6D43"/>
    <w:rsid w:val="000F03E1"/>
    <w:rsid w:val="000F0470"/>
    <w:rsid w:val="000F1432"/>
    <w:rsid w:val="000F230A"/>
    <w:rsid w:val="000F2FC3"/>
    <w:rsid w:val="000F37F8"/>
    <w:rsid w:val="000F3BB1"/>
    <w:rsid w:val="000F4004"/>
    <w:rsid w:val="000F412B"/>
    <w:rsid w:val="000F5429"/>
    <w:rsid w:val="000F54BB"/>
    <w:rsid w:val="000F64CF"/>
    <w:rsid w:val="000F6876"/>
    <w:rsid w:val="000F7452"/>
    <w:rsid w:val="000F7EB0"/>
    <w:rsid w:val="0010003C"/>
    <w:rsid w:val="00100102"/>
    <w:rsid w:val="00100C82"/>
    <w:rsid w:val="00101031"/>
    <w:rsid w:val="001013F4"/>
    <w:rsid w:val="00101BD9"/>
    <w:rsid w:val="001029B3"/>
    <w:rsid w:val="001031EE"/>
    <w:rsid w:val="00104544"/>
    <w:rsid w:val="00104AC5"/>
    <w:rsid w:val="00104E6D"/>
    <w:rsid w:val="001056B4"/>
    <w:rsid w:val="00105CEB"/>
    <w:rsid w:val="00106DA8"/>
    <w:rsid w:val="00107346"/>
    <w:rsid w:val="00107705"/>
    <w:rsid w:val="00107D86"/>
    <w:rsid w:val="00110844"/>
    <w:rsid w:val="0011086C"/>
    <w:rsid w:val="001111E8"/>
    <w:rsid w:val="00111259"/>
    <w:rsid w:val="00111796"/>
    <w:rsid w:val="00113015"/>
    <w:rsid w:val="00113020"/>
    <w:rsid w:val="001133C9"/>
    <w:rsid w:val="0011493E"/>
    <w:rsid w:val="00115566"/>
    <w:rsid w:val="00115880"/>
    <w:rsid w:val="00115987"/>
    <w:rsid w:val="00115C7A"/>
    <w:rsid w:val="00115CE1"/>
    <w:rsid w:val="001161A1"/>
    <w:rsid w:val="00116DBF"/>
    <w:rsid w:val="00117074"/>
    <w:rsid w:val="00117094"/>
    <w:rsid w:val="001171A3"/>
    <w:rsid w:val="00120448"/>
    <w:rsid w:val="00120CD4"/>
    <w:rsid w:val="0012119A"/>
    <w:rsid w:val="00122BA4"/>
    <w:rsid w:val="00123CBC"/>
    <w:rsid w:val="00123DDC"/>
    <w:rsid w:val="00124B36"/>
    <w:rsid w:val="00124F9F"/>
    <w:rsid w:val="001253B5"/>
    <w:rsid w:val="00130DB7"/>
    <w:rsid w:val="0013132A"/>
    <w:rsid w:val="001319C8"/>
    <w:rsid w:val="0013246B"/>
    <w:rsid w:val="001326F5"/>
    <w:rsid w:val="00132AD4"/>
    <w:rsid w:val="00133533"/>
    <w:rsid w:val="0013388B"/>
    <w:rsid w:val="00133FDA"/>
    <w:rsid w:val="001351C2"/>
    <w:rsid w:val="00136C02"/>
    <w:rsid w:val="00136CC5"/>
    <w:rsid w:val="001377F1"/>
    <w:rsid w:val="0014065A"/>
    <w:rsid w:val="00140767"/>
    <w:rsid w:val="001410B0"/>
    <w:rsid w:val="00142C85"/>
    <w:rsid w:val="00142FF0"/>
    <w:rsid w:val="0014459E"/>
    <w:rsid w:val="00144904"/>
    <w:rsid w:val="00144AC6"/>
    <w:rsid w:val="00144DBD"/>
    <w:rsid w:val="00144F26"/>
    <w:rsid w:val="00146944"/>
    <w:rsid w:val="00147829"/>
    <w:rsid w:val="00147D73"/>
    <w:rsid w:val="001502EA"/>
    <w:rsid w:val="00151D91"/>
    <w:rsid w:val="00152D25"/>
    <w:rsid w:val="001534F1"/>
    <w:rsid w:val="00153540"/>
    <w:rsid w:val="001538F5"/>
    <w:rsid w:val="0015396E"/>
    <w:rsid w:val="001539D2"/>
    <w:rsid w:val="00153B70"/>
    <w:rsid w:val="00153E54"/>
    <w:rsid w:val="0015420D"/>
    <w:rsid w:val="0015443B"/>
    <w:rsid w:val="0015453F"/>
    <w:rsid w:val="00154E70"/>
    <w:rsid w:val="00154F77"/>
    <w:rsid w:val="0015590D"/>
    <w:rsid w:val="00155945"/>
    <w:rsid w:val="001561BB"/>
    <w:rsid w:val="001562D3"/>
    <w:rsid w:val="0015651C"/>
    <w:rsid w:val="00157327"/>
    <w:rsid w:val="0015735B"/>
    <w:rsid w:val="00157F81"/>
    <w:rsid w:val="00160C35"/>
    <w:rsid w:val="00161DB0"/>
    <w:rsid w:val="001629FA"/>
    <w:rsid w:val="001636DA"/>
    <w:rsid w:val="001651A5"/>
    <w:rsid w:val="00165E51"/>
    <w:rsid w:val="00166364"/>
    <w:rsid w:val="001672EA"/>
    <w:rsid w:val="00167535"/>
    <w:rsid w:val="00167D3A"/>
    <w:rsid w:val="00171385"/>
    <w:rsid w:val="00171451"/>
    <w:rsid w:val="001719BF"/>
    <w:rsid w:val="0017262F"/>
    <w:rsid w:val="001726AE"/>
    <w:rsid w:val="00172CAB"/>
    <w:rsid w:val="00172ED6"/>
    <w:rsid w:val="00172F37"/>
    <w:rsid w:val="001739A5"/>
    <w:rsid w:val="00173BEC"/>
    <w:rsid w:val="00173D49"/>
    <w:rsid w:val="00173F3A"/>
    <w:rsid w:val="00174E28"/>
    <w:rsid w:val="001755DF"/>
    <w:rsid w:val="00175B6D"/>
    <w:rsid w:val="00175F76"/>
    <w:rsid w:val="0017756F"/>
    <w:rsid w:val="00177C7A"/>
    <w:rsid w:val="00180426"/>
    <w:rsid w:val="001815B4"/>
    <w:rsid w:val="00182222"/>
    <w:rsid w:val="00182487"/>
    <w:rsid w:val="001830E3"/>
    <w:rsid w:val="00183AEB"/>
    <w:rsid w:val="00183E5C"/>
    <w:rsid w:val="00185642"/>
    <w:rsid w:val="00186390"/>
    <w:rsid w:val="0018662F"/>
    <w:rsid w:val="00186AB4"/>
    <w:rsid w:val="001871B1"/>
    <w:rsid w:val="00187816"/>
    <w:rsid w:val="00190C3F"/>
    <w:rsid w:val="00191B63"/>
    <w:rsid w:val="00191CFE"/>
    <w:rsid w:val="00192639"/>
    <w:rsid w:val="0019392B"/>
    <w:rsid w:val="00193A99"/>
    <w:rsid w:val="001941E1"/>
    <w:rsid w:val="00194633"/>
    <w:rsid w:val="00194A5F"/>
    <w:rsid w:val="00194F43"/>
    <w:rsid w:val="001953A7"/>
    <w:rsid w:val="0019600B"/>
    <w:rsid w:val="00196C4B"/>
    <w:rsid w:val="00196E3D"/>
    <w:rsid w:val="001A0185"/>
    <w:rsid w:val="001A0FD0"/>
    <w:rsid w:val="001A16BB"/>
    <w:rsid w:val="001A2423"/>
    <w:rsid w:val="001A2663"/>
    <w:rsid w:val="001A292C"/>
    <w:rsid w:val="001A2956"/>
    <w:rsid w:val="001A374C"/>
    <w:rsid w:val="001A4308"/>
    <w:rsid w:val="001A4649"/>
    <w:rsid w:val="001A4DDE"/>
    <w:rsid w:val="001A677A"/>
    <w:rsid w:val="001A6A2A"/>
    <w:rsid w:val="001A7562"/>
    <w:rsid w:val="001A7C66"/>
    <w:rsid w:val="001B128B"/>
    <w:rsid w:val="001B3927"/>
    <w:rsid w:val="001B40A5"/>
    <w:rsid w:val="001B4C9B"/>
    <w:rsid w:val="001B4CD0"/>
    <w:rsid w:val="001B4EC1"/>
    <w:rsid w:val="001B63F1"/>
    <w:rsid w:val="001C01A9"/>
    <w:rsid w:val="001C055D"/>
    <w:rsid w:val="001C070A"/>
    <w:rsid w:val="001C0AD9"/>
    <w:rsid w:val="001C0B8B"/>
    <w:rsid w:val="001C0C37"/>
    <w:rsid w:val="001C2C0D"/>
    <w:rsid w:val="001C3688"/>
    <w:rsid w:val="001C37FF"/>
    <w:rsid w:val="001C432B"/>
    <w:rsid w:val="001C4588"/>
    <w:rsid w:val="001C4FBC"/>
    <w:rsid w:val="001C7435"/>
    <w:rsid w:val="001C79A1"/>
    <w:rsid w:val="001D09ED"/>
    <w:rsid w:val="001D1CCA"/>
    <w:rsid w:val="001D1E1E"/>
    <w:rsid w:val="001D23F6"/>
    <w:rsid w:val="001D355D"/>
    <w:rsid w:val="001D3DF9"/>
    <w:rsid w:val="001D417A"/>
    <w:rsid w:val="001D4CE2"/>
    <w:rsid w:val="001D5BC5"/>
    <w:rsid w:val="001D665B"/>
    <w:rsid w:val="001D75F7"/>
    <w:rsid w:val="001D7F0D"/>
    <w:rsid w:val="001E0902"/>
    <w:rsid w:val="001E0A2B"/>
    <w:rsid w:val="001E11AE"/>
    <w:rsid w:val="001E18E9"/>
    <w:rsid w:val="001E1999"/>
    <w:rsid w:val="001E1F56"/>
    <w:rsid w:val="001E1F5D"/>
    <w:rsid w:val="001E1FE0"/>
    <w:rsid w:val="001E23CC"/>
    <w:rsid w:val="001E2B11"/>
    <w:rsid w:val="001E2FF3"/>
    <w:rsid w:val="001E5D58"/>
    <w:rsid w:val="001E5E3C"/>
    <w:rsid w:val="001E6BEE"/>
    <w:rsid w:val="001E6FB4"/>
    <w:rsid w:val="001E7874"/>
    <w:rsid w:val="001F0104"/>
    <w:rsid w:val="001F0C90"/>
    <w:rsid w:val="001F1A64"/>
    <w:rsid w:val="001F1EA7"/>
    <w:rsid w:val="001F1EDE"/>
    <w:rsid w:val="001F2635"/>
    <w:rsid w:val="001F2B4C"/>
    <w:rsid w:val="001F48BE"/>
    <w:rsid w:val="001F5F03"/>
    <w:rsid w:val="001F6F6C"/>
    <w:rsid w:val="001F73EC"/>
    <w:rsid w:val="001F7C27"/>
    <w:rsid w:val="001F7E83"/>
    <w:rsid w:val="001F7FA1"/>
    <w:rsid w:val="00200D0C"/>
    <w:rsid w:val="0020114D"/>
    <w:rsid w:val="0020197F"/>
    <w:rsid w:val="00201B3C"/>
    <w:rsid w:val="002028AE"/>
    <w:rsid w:val="00202D44"/>
    <w:rsid w:val="002056AD"/>
    <w:rsid w:val="00205C56"/>
    <w:rsid w:val="00206977"/>
    <w:rsid w:val="00206A3F"/>
    <w:rsid w:val="0020790F"/>
    <w:rsid w:val="00207935"/>
    <w:rsid w:val="00207DD9"/>
    <w:rsid w:val="002104A0"/>
    <w:rsid w:val="0021127F"/>
    <w:rsid w:val="00211B81"/>
    <w:rsid w:val="00211E48"/>
    <w:rsid w:val="00212114"/>
    <w:rsid w:val="00212970"/>
    <w:rsid w:val="00213707"/>
    <w:rsid w:val="00214551"/>
    <w:rsid w:val="002145A9"/>
    <w:rsid w:val="0021464A"/>
    <w:rsid w:val="00214D07"/>
    <w:rsid w:val="00216C23"/>
    <w:rsid w:val="00216F8A"/>
    <w:rsid w:val="002175B7"/>
    <w:rsid w:val="002177F2"/>
    <w:rsid w:val="00217B7F"/>
    <w:rsid w:val="00220EE9"/>
    <w:rsid w:val="00222F67"/>
    <w:rsid w:val="00223017"/>
    <w:rsid w:val="00223A04"/>
    <w:rsid w:val="00223B32"/>
    <w:rsid w:val="002249A7"/>
    <w:rsid w:val="00226098"/>
    <w:rsid w:val="002264A9"/>
    <w:rsid w:val="002270E9"/>
    <w:rsid w:val="002272D3"/>
    <w:rsid w:val="00227898"/>
    <w:rsid w:val="002278E7"/>
    <w:rsid w:val="00227CEF"/>
    <w:rsid w:val="00231C49"/>
    <w:rsid w:val="00231DC2"/>
    <w:rsid w:val="00233858"/>
    <w:rsid w:val="00235A74"/>
    <w:rsid w:val="00235FD3"/>
    <w:rsid w:val="00237D06"/>
    <w:rsid w:val="00240A33"/>
    <w:rsid w:val="00240B36"/>
    <w:rsid w:val="002416B0"/>
    <w:rsid w:val="002424E4"/>
    <w:rsid w:val="00242531"/>
    <w:rsid w:val="00242D15"/>
    <w:rsid w:val="0024389F"/>
    <w:rsid w:val="0024442F"/>
    <w:rsid w:val="00245653"/>
    <w:rsid w:val="00245FF3"/>
    <w:rsid w:val="0024684C"/>
    <w:rsid w:val="00251049"/>
    <w:rsid w:val="0025137D"/>
    <w:rsid w:val="00251684"/>
    <w:rsid w:val="00251786"/>
    <w:rsid w:val="00251C78"/>
    <w:rsid w:val="0025238E"/>
    <w:rsid w:val="002526BC"/>
    <w:rsid w:val="0025327F"/>
    <w:rsid w:val="00253448"/>
    <w:rsid w:val="0025363B"/>
    <w:rsid w:val="00253B21"/>
    <w:rsid w:val="00253E25"/>
    <w:rsid w:val="00255BF1"/>
    <w:rsid w:val="00255ED1"/>
    <w:rsid w:val="002563A1"/>
    <w:rsid w:val="002572A5"/>
    <w:rsid w:val="00257E6D"/>
    <w:rsid w:val="0026065A"/>
    <w:rsid w:val="00260CE1"/>
    <w:rsid w:val="00260EDD"/>
    <w:rsid w:val="00261ED1"/>
    <w:rsid w:val="0026209A"/>
    <w:rsid w:val="00262231"/>
    <w:rsid w:val="00262380"/>
    <w:rsid w:val="0026365A"/>
    <w:rsid w:val="0026458D"/>
    <w:rsid w:val="002649C7"/>
    <w:rsid w:val="00265891"/>
    <w:rsid w:val="00266176"/>
    <w:rsid w:val="00266219"/>
    <w:rsid w:val="002662AF"/>
    <w:rsid w:val="00266361"/>
    <w:rsid w:val="002665A8"/>
    <w:rsid w:val="0026711E"/>
    <w:rsid w:val="0026757C"/>
    <w:rsid w:val="00271183"/>
    <w:rsid w:val="002718D1"/>
    <w:rsid w:val="002720A4"/>
    <w:rsid w:val="002727C4"/>
    <w:rsid w:val="002749FB"/>
    <w:rsid w:val="00276117"/>
    <w:rsid w:val="00276140"/>
    <w:rsid w:val="00276256"/>
    <w:rsid w:val="002763B0"/>
    <w:rsid w:val="0027723F"/>
    <w:rsid w:val="002778F5"/>
    <w:rsid w:val="00277DF9"/>
    <w:rsid w:val="00280883"/>
    <w:rsid w:val="00280BDB"/>
    <w:rsid w:val="00281527"/>
    <w:rsid w:val="0028299B"/>
    <w:rsid w:val="00283E93"/>
    <w:rsid w:val="00285393"/>
    <w:rsid w:val="00285790"/>
    <w:rsid w:val="00285BAC"/>
    <w:rsid w:val="00285DD3"/>
    <w:rsid w:val="0028619D"/>
    <w:rsid w:val="00286BDC"/>
    <w:rsid w:val="0028721C"/>
    <w:rsid w:val="00290615"/>
    <w:rsid w:val="0029067C"/>
    <w:rsid w:val="002909DA"/>
    <w:rsid w:val="00290D4A"/>
    <w:rsid w:val="002913E7"/>
    <w:rsid w:val="002918DF"/>
    <w:rsid w:val="00291F0B"/>
    <w:rsid w:val="00292361"/>
    <w:rsid w:val="00292855"/>
    <w:rsid w:val="00292A69"/>
    <w:rsid w:val="0029443D"/>
    <w:rsid w:val="00294FA1"/>
    <w:rsid w:val="0029708D"/>
    <w:rsid w:val="00297428"/>
    <w:rsid w:val="002A0B3E"/>
    <w:rsid w:val="002A0EB9"/>
    <w:rsid w:val="002A1493"/>
    <w:rsid w:val="002A2400"/>
    <w:rsid w:val="002A2667"/>
    <w:rsid w:val="002A26BB"/>
    <w:rsid w:val="002A3BD6"/>
    <w:rsid w:val="002A43C2"/>
    <w:rsid w:val="002A537F"/>
    <w:rsid w:val="002A58C8"/>
    <w:rsid w:val="002A598F"/>
    <w:rsid w:val="002A6486"/>
    <w:rsid w:val="002A6D63"/>
    <w:rsid w:val="002A6F61"/>
    <w:rsid w:val="002A70E7"/>
    <w:rsid w:val="002B15CD"/>
    <w:rsid w:val="002B1B98"/>
    <w:rsid w:val="002B1D5A"/>
    <w:rsid w:val="002B30B9"/>
    <w:rsid w:val="002B31DA"/>
    <w:rsid w:val="002B3DDA"/>
    <w:rsid w:val="002B4000"/>
    <w:rsid w:val="002B4AA8"/>
    <w:rsid w:val="002B5357"/>
    <w:rsid w:val="002B65F6"/>
    <w:rsid w:val="002B6923"/>
    <w:rsid w:val="002B7479"/>
    <w:rsid w:val="002C0036"/>
    <w:rsid w:val="002C0AE3"/>
    <w:rsid w:val="002C0F0C"/>
    <w:rsid w:val="002C2228"/>
    <w:rsid w:val="002C233A"/>
    <w:rsid w:val="002C2824"/>
    <w:rsid w:val="002C2C42"/>
    <w:rsid w:val="002C3209"/>
    <w:rsid w:val="002C3DBF"/>
    <w:rsid w:val="002C429D"/>
    <w:rsid w:val="002C43E2"/>
    <w:rsid w:val="002C475E"/>
    <w:rsid w:val="002C47AF"/>
    <w:rsid w:val="002C66D5"/>
    <w:rsid w:val="002D08FA"/>
    <w:rsid w:val="002D16D2"/>
    <w:rsid w:val="002D1DAC"/>
    <w:rsid w:val="002D2E3C"/>
    <w:rsid w:val="002D31E8"/>
    <w:rsid w:val="002D36C7"/>
    <w:rsid w:val="002D371A"/>
    <w:rsid w:val="002D4B1E"/>
    <w:rsid w:val="002D4B7A"/>
    <w:rsid w:val="002D5271"/>
    <w:rsid w:val="002D5612"/>
    <w:rsid w:val="002D5A34"/>
    <w:rsid w:val="002D6D22"/>
    <w:rsid w:val="002D7598"/>
    <w:rsid w:val="002D7C6A"/>
    <w:rsid w:val="002D7CBE"/>
    <w:rsid w:val="002D7D91"/>
    <w:rsid w:val="002E0261"/>
    <w:rsid w:val="002E0D37"/>
    <w:rsid w:val="002E2158"/>
    <w:rsid w:val="002E242F"/>
    <w:rsid w:val="002E2F42"/>
    <w:rsid w:val="002E3393"/>
    <w:rsid w:val="002E3AC4"/>
    <w:rsid w:val="002E4736"/>
    <w:rsid w:val="002E49A4"/>
    <w:rsid w:val="002E4B8E"/>
    <w:rsid w:val="002E4CF6"/>
    <w:rsid w:val="002E57DE"/>
    <w:rsid w:val="002E5DAF"/>
    <w:rsid w:val="002E6558"/>
    <w:rsid w:val="002E6E9B"/>
    <w:rsid w:val="002E736B"/>
    <w:rsid w:val="002E76BA"/>
    <w:rsid w:val="002F0098"/>
    <w:rsid w:val="002F03C7"/>
    <w:rsid w:val="002F1BC1"/>
    <w:rsid w:val="002F25F7"/>
    <w:rsid w:val="002F3647"/>
    <w:rsid w:val="002F36EF"/>
    <w:rsid w:val="002F60BC"/>
    <w:rsid w:val="002F62FF"/>
    <w:rsid w:val="002F68F4"/>
    <w:rsid w:val="002F6963"/>
    <w:rsid w:val="002F75C7"/>
    <w:rsid w:val="002F7635"/>
    <w:rsid w:val="002F7860"/>
    <w:rsid w:val="003011D4"/>
    <w:rsid w:val="0030266A"/>
    <w:rsid w:val="00302B11"/>
    <w:rsid w:val="00302ED2"/>
    <w:rsid w:val="00306188"/>
    <w:rsid w:val="00306DF1"/>
    <w:rsid w:val="00306FBE"/>
    <w:rsid w:val="00307135"/>
    <w:rsid w:val="0030752F"/>
    <w:rsid w:val="00307B8E"/>
    <w:rsid w:val="00310C99"/>
    <w:rsid w:val="00311C0A"/>
    <w:rsid w:val="00312295"/>
    <w:rsid w:val="0031234B"/>
    <w:rsid w:val="00312CA2"/>
    <w:rsid w:val="0031405B"/>
    <w:rsid w:val="00314334"/>
    <w:rsid w:val="00314592"/>
    <w:rsid w:val="00315006"/>
    <w:rsid w:val="0031566B"/>
    <w:rsid w:val="00315EEA"/>
    <w:rsid w:val="0031625E"/>
    <w:rsid w:val="003166B4"/>
    <w:rsid w:val="003167E8"/>
    <w:rsid w:val="003168E8"/>
    <w:rsid w:val="00317B2F"/>
    <w:rsid w:val="00317E70"/>
    <w:rsid w:val="0032079D"/>
    <w:rsid w:val="003211D4"/>
    <w:rsid w:val="00321901"/>
    <w:rsid w:val="00321E58"/>
    <w:rsid w:val="0032200A"/>
    <w:rsid w:val="00322537"/>
    <w:rsid w:val="003239D5"/>
    <w:rsid w:val="00323E1B"/>
    <w:rsid w:val="003246BB"/>
    <w:rsid w:val="00325DED"/>
    <w:rsid w:val="003268A1"/>
    <w:rsid w:val="00326F79"/>
    <w:rsid w:val="00326FBC"/>
    <w:rsid w:val="00327879"/>
    <w:rsid w:val="00327CC6"/>
    <w:rsid w:val="003308EA"/>
    <w:rsid w:val="00330A53"/>
    <w:rsid w:val="00330B97"/>
    <w:rsid w:val="00331104"/>
    <w:rsid w:val="00331B67"/>
    <w:rsid w:val="00331D7A"/>
    <w:rsid w:val="00332329"/>
    <w:rsid w:val="00332BFF"/>
    <w:rsid w:val="0033390A"/>
    <w:rsid w:val="00333DCB"/>
    <w:rsid w:val="00336091"/>
    <w:rsid w:val="00337C38"/>
    <w:rsid w:val="00340F8C"/>
    <w:rsid w:val="00341080"/>
    <w:rsid w:val="003415F8"/>
    <w:rsid w:val="00342B50"/>
    <w:rsid w:val="003433B8"/>
    <w:rsid w:val="0034358D"/>
    <w:rsid w:val="00345175"/>
    <w:rsid w:val="0034530B"/>
    <w:rsid w:val="0034550C"/>
    <w:rsid w:val="00346875"/>
    <w:rsid w:val="003469DC"/>
    <w:rsid w:val="00346B27"/>
    <w:rsid w:val="00347A57"/>
    <w:rsid w:val="00347EEC"/>
    <w:rsid w:val="00350356"/>
    <w:rsid w:val="00350BDC"/>
    <w:rsid w:val="00350DFA"/>
    <w:rsid w:val="00351930"/>
    <w:rsid w:val="00352AE1"/>
    <w:rsid w:val="00352C68"/>
    <w:rsid w:val="003532F0"/>
    <w:rsid w:val="00353560"/>
    <w:rsid w:val="00353F5E"/>
    <w:rsid w:val="00354083"/>
    <w:rsid w:val="00356B84"/>
    <w:rsid w:val="00357003"/>
    <w:rsid w:val="003574C0"/>
    <w:rsid w:val="00357AD9"/>
    <w:rsid w:val="00357DAE"/>
    <w:rsid w:val="003618F8"/>
    <w:rsid w:val="00361C27"/>
    <w:rsid w:val="00363F62"/>
    <w:rsid w:val="003645AA"/>
    <w:rsid w:val="00365D71"/>
    <w:rsid w:val="00366C46"/>
    <w:rsid w:val="0036789F"/>
    <w:rsid w:val="003713BD"/>
    <w:rsid w:val="003725E8"/>
    <w:rsid w:val="0037342F"/>
    <w:rsid w:val="00373F81"/>
    <w:rsid w:val="003743CB"/>
    <w:rsid w:val="0037481D"/>
    <w:rsid w:val="003756F2"/>
    <w:rsid w:val="00376526"/>
    <w:rsid w:val="0037663C"/>
    <w:rsid w:val="0037740D"/>
    <w:rsid w:val="0037776F"/>
    <w:rsid w:val="00380064"/>
    <w:rsid w:val="003802CB"/>
    <w:rsid w:val="00380FD6"/>
    <w:rsid w:val="00382F6E"/>
    <w:rsid w:val="00383459"/>
    <w:rsid w:val="00383DB0"/>
    <w:rsid w:val="00383FEB"/>
    <w:rsid w:val="00385348"/>
    <w:rsid w:val="003857D0"/>
    <w:rsid w:val="00385F12"/>
    <w:rsid w:val="003867CD"/>
    <w:rsid w:val="00386D87"/>
    <w:rsid w:val="00387F2B"/>
    <w:rsid w:val="00390B3C"/>
    <w:rsid w:val="00390D07"/>
    <w:rsid w:val="00391471"/>
    <w:rsid w:val="00391E93"/>
    <w:rsid w:val="00391EF8"/>
    <w:rsid w:val="00392261"/>
    <w:rsid w:val="003923D1"/>
    <w:rsid w:val="00393DB2"/>
    <w:rsid w:val="003947E4"/>
    <w:rsid w:val="00394C4C"/>
    <w:rsid w:val="003950A8"/>
    <w:rsid w:val="003953E0"/>
    <w:rsid w:val="00395B8D"/>
    <w:rsid w:val="0039620F"/>
    <w:rsid w:val="003963E7"/>
    <w:rsid w:val="00396A99"/>
    <w:rsid w:val="00397D88"/>
    <w:rsid w:val="003A0266"/>
    <w:rsid w:val="003A05C4"/>
    <w:rsid w:val="003A0DCD"/>
    <w:rsid w:val="003A13DD"/>
    <w:rsid w:val="003A1FCA"/>
    <w:rsid w:val="003A2210"/>
    <w:rsid w:val="003A29BF"/>
    <w:rsid w:val="003A360D"/>
    <w:rsid w:val="003A49FF"/>
    <w:rsid w:val="003A4F03"/>
    <w:rsid w:val="003A4FB8"/>
    <w:rsid w:val="003A52B9"/>
    <w:rsid w:val="003A5696"/>
    <w:rsid w:val="003A5C97"/>
    <w:rsid w:val="003A684F"/>
    <w:rsid w:val="003A74B6"/>
    <w:rsid w:val="003A74CB"/>
    <w:rsid w:val="003A7E36"/>
    <w:rsid w:val="003A7E9D"/>
    <w:rsid w:val="003B03ED"/>
    <w:rsid w:val="003B1079"/>
    <w:rsid w:val="003B1D81"/>
    <w:rsid w:val="003B2156"/>
    <w:rsid w:val="003B2CA8"/>
    <w:rsid w:val="003B3957"/>
    <w:rsid w:val="003B4593"/>
    <w:rsid w:val="003B5195"/>
    <w:rsid w:val="003B5553"/>
    <w:rsid w:val="003B58B4"/>
    <w:rsid w:val="003B6006"/>
    <w:rsid w:val="003B634F"/>
    <w:rsid w:val="003B7374"/>
    <w:rsid w:val="003B7958"/>
    <w:rsid w:val="003B7D27"/>
    <w:rsid w:val="003C08E1"/>
    <w:rsid w:val="003C12A7"/>
    <w:rsid w:val="003C1312"/>
    <w:rsid w:val="003C13AC"/>
    <w:rsid w:val="003C238C"/>
    <w:rsid w:val="003C2531"/>
    <w:rsid w:val="003C2613"/>
    <w:rsid w:val="003C49E2"/>
    <w:rsid w:val="003C4E22"/>
    <w:rsid w:val="003C4FB9"/>
    <w:rsid w:val="003C5470"/>
    <w:rsid w:val="003C608E"/>
    <w:rsid w:val="003C6411"/>
    <w:rsid w:val="003C6B52"/>
    <w:rsid w:val="003C734B"/>
    <w:rsid w:val="003C7825"/>
    <w:rsid w:val="003C7F58"/>
    <w:rsid w:val="003D0125"/>
    <w:rsid w:val="003D1116"/>
    <w:rsid w:val="003D2991"/>
    <w:rsid w:val="003D2A3B"/>
    <w:rsid w:val="003D2CC8"/>
    <w:rsid w:val="003D2F8E"/>
    <w:rsid w:val="003D33BB"/>
    <w:rsid w:val="003D3E94"/>
    <w:rsid w:val="003D4022"/>
    <w:rsid w:val="003D4E8A"/>
    <w:rsid w:val="003D5002"/>
    <w:rsid w:val="003D6A70"/>
    <w:rsid w:val="003E11DA"/>
    <w:rsid w:val="003E1A88"/>
    <w:rsid w:val="003E1E43"/>
    <w:rsid w:val="003E1F7D"/>
    <w:rsid w:val="003E2165"/>
    <w:rsid w:val="003E244D"/>
    <w:rsid w:val="003E3BFB"/>
    <w:rsid w:val="003E4061"/>
    <w:rsid w:val="003E5079"/>
    <w:rsid w:val="003E5572"/>
    <w:rsid w:val="003E76CF"/>
    <w:rsid w:val="003E7A90"/>
    <w:rsid w:val="003F0510"/>
    <w:rsid w:val="003F3266"/>
    <w:rsid w:val="003F3B06"/>
    <w:rsid w:val="003F49B5"/>
    <w:rsid w:val="003F58DB"/>
    <w:rsid w:val="003F6E6A"/>
    <w:rsid w:val="004000AC"/>
    <w:rsid w:val="0040040E"/>
    <w:rsid w:val="004005E0"/>
    <w:rsid w:val="00400D9F"/>
    <w:rsid w:val="0040163F"/>
    <w:rsid w:val="0040295D"/>
    <w:rsid w:val="00402E63"/>
    <w:rsid w:val="00402EC8"/>
    <w:rsid w:val="004041C7"/>
    <w:rsid w:val="0040458D"/>
    <w:rsid w:val="004058F6"/>
    <w:rsid w:val="00405AD3"/>
    <w:rsid w:val="004062DC"/>
    <w:rsid w:val="00406805"/>
    <w:rsid w:val="00406990"/>
    <w:rsid w:val="00406F84"/>
    <w:rsid w:val="0040756E"/>
    <w:rsid w:val="004075C9"/>
    <w:rsid w:val="0040782B"/>
    <w:rsid w:val="00407F87"/>
    <w:rsid w:val="0041027E"/>
    <w:rsid w:val="00411B07"/>
    <w:rsid w:val="00412301"/>
    <w:rsid w:val="00412E9B"/>
    <w:rsid w:val="00412EFF"/>
    <w:rsid w:val="00413119"/>
    <w:rsid w:val="00413318"/>
    <w:rsid w:val="004136C4"/>
    <w:rsid w:val="00413893"/>
    <w:rsid w:val="00414238"/>
    <w:rsid w:val="004149BD"/>
    <w:rsid w:val="0041514F"/>
    <w:rsid w:val="00416146"/>
    <w:rsid w:val="0041631B"/>
    <w:rsid w:val="00416693"/>
    <w:rsid w:val="004169A0"/>
    <w:rsid w:val="0041720F"/>
    <w:rsid w:val="004172E6"/>
    <w:rsid w:val="00417579"/>
    <w:rsid w:val="004209C6"/>
    <w:rsid w:val="004216E5"/>
    <w:rsid w:val="00422035"/>
    <w:rsid w:val="0042243C"/>
    <w:rsid w:val="00422B3B"/>
    <w:rsid w:val="0042305A"/>
    <w:rsid w:val="004243C1"/>
    <w:rsid w:val="004244DA"/>
    <w:rsid w:val="004261F4"/>
    <w:rsid w:val="00426C9D"/>
    <w:rsid w:val="00427209"/>
    <w:rsid w:val="004278B4"/>
    <w:rsid w:val="00427920"/>
    <w:rsid w:val="00430D6A"/>
    <w:rsid w:val="004314CB"/>
    <w:rsid w:val="00432022"/>
    <w:rsid w:val="004320FE"/>
    <w:rsid w:val="00432835"/>
    <w:rsid w:val="00433620"/>
    <w:rsid w:val="0043390C"/>
    <w:rsid w:val="00434279"/>
    <w:rsid w:val="0043446B"/>
    <w:rsid w:val="00434BA1"/>
    <w:rsid w:val="00434C33"/>
    <w:rsid w:val="00434D8D"/>
    <w:rsid w:val="004354BB"/>
    <w:rsid w:val="00436897"/>
    <w:rsid w:val="0043695A"/>
    <w:rsid w:val="00436B80"/>
    <w:rsid w:val="00437076"/>
    <w:rsid w:val="004374EB"/>
    <w:rsid w:val="00441541"/>
    <w:rsid w:val="0044155E"/>
    <w:rsid w:val="004415DA"/>
    <w:rsid w:val="00442356"/>
    <w:rsid w:val="004424BE"/>
    <w:rsid w:val="00443CB9"/>
    <w:rsid w:val="00443F59"/>
    <w:rsid w:val="00444121"/>
    <w:rsid w:val="00445791"/>
    <w:rsid w:val="00445919"/>
    <w:rsid w:val="00445995"/>
    <w:rsid w:val="0044680C"/>
    <w:rsid w:val="00446A49"/>
    <w:rsid w:val="00446CFE"/>
    <w:rsid w:val="0045044D"/>
    <w:rsid w:val="004509AE"/>
    <w:rsid w:val="00450FA9"/>
    <w:rsid w:val="004518DE"/>
    <w:rsid w:val="004525E8"/>
    <w:rsid w:val="0045380E"/>
    <w:rsid w:val="0045504F"/>
    <w:rsid w:val="00456524"/>
    <w:rsid w:val="00456A38"/>
    <w:rsid w:val="00457732"/>
    <w:rsid w:val="00457C86"/>
    <w:rsid w:val="00457EF0"/>
    <w:rsid w:val="0046036E"/>
    <w:rsid w:val="00461833"/>
    <w:rsid w:val="00461963"/>
    <w:rsid w:val="004619AF"/>
    <w:rsid w:val="004620A6"/>
    <w:rsid w:val="00462428"/>
    <w:rsid w:val="00462EED"/>
    <w:rsid w:val="004640E8"/>
    <w:rsid w:val="00464289"/>
    <w:rsid w:val="00464C24"/>
    <w:rsid w:val="00464C8A"/>
    <w:rsid w:val="00465156"/>
    <w:rsid w:val="00465255"/>
    <w:rsid w:val="0046525F"/>
    <w:rsid w:val="004663A2"/>
    <w:rsid w:val="004666E9"/>
    <w:rsid w:val="00466912"/>
    <w:rsid w:val="004669A3"/>
    <w:rsid w:val="00466BD9"/>
    <w:rsid w:val="00466DFC"/>
    <w:rsid w:val="0046769B"/>
    <w:rsid w:val="00467799"/>
    <w:rsid w:val="004679C4"/>
    <w:rsid w:val="00470660"/>
    <w:rsid w:val="00470EF3"/>
    <w:rsid w:val="00471EC2"/>
    <w:rsid w:val="004723E7"/>
    <w:rsid w:val="004729B9"/>
    <w:rsid w:val="00473705"/>
    <w:rsid w:val="0047383B"/>
    <w:rsid w:val="00473FED"/>
    <w:rsid w:val="0047433C"/>
    <w:rsid w:val="00474B3A"/>
    <w:rsid w:val="00476140"/>
    <w:rsid w:val="0047631E"/>
    <w:rsid w:val="004768C6"/>
    <w:rsid w:val="00476D96"/>
    <w:rsid w:val="004770A1"/>
    <w:rsid w:val="0048019A"/>
    <w:rsid w:val="00480A18"/>
    <w:rsid w:val="00481236"/>
    <w:rsid w:val="00481457"/>
    <w:rsid w:val="00482A00"/>
    <w:rsid w:val="00482E61"/>
    <w:rsid w:val="004832ED"/>
    <w:rsid w:val="00483308"/>
    <w:rsid w:val="00483B7A"/>
    <w:rsid w:val="00484219"/>
    <w:rsid w:val="00486583"/>
    <w:rsid w:val="00486E70"/>
    <w:rsid w:val="00487727"/>
    <w:rsid w:val="0049203C"/>
    <w:rsid w:val="00492456"/>
    <w:rsid w:val="00492836"/>
    <w:rsid w:val="00492B9F"/>
    <w:rsid w:val="00493893"/>
    <w:rsid w:val="004939B7"/>
    <w:rsid w:val="00494AFF"/>
    <w:rsid w:val="00495704"/>
    <w:rsid w:val="004963A4"/>
    <w:rsid w:val="004967CD"/>
    <w:rsid w:val="00496FDA"/>
    <w:rsid w:val="004970DA"/>
    <w:rsid w:val="0049725F"/>
    <w:rsid w:val="004A053C"/>
    <w:rsid w:val="004A08CC"/>
    <w:rsid w:val="004A1236"/>
    <w:rsid w:val="004A16D9"/>
    <w:rsid w:val="004A206F"/>
    <w:rsid w:val="004A2939"/>
    <w:rsid w:val="004A3A5D"/>
    <w:rsid w:val="004A3A9E"/>
    <w:rsid w:val="004A3DAA"/>
    <w:rsid w:val="004A4C21"/>
    <w:rsid w:val="004A5D80"/>
    <w:rsid w:val="004A65E6"/>
    <w:rsid w:val="004A6D2E"/>
    <w:rsid w:val="004A7DD2"/>
    <w:rsid w:val="004B0B4E"/>
    <w:rsid w:val="004B101A"/>
    <w:rsid w:val="004B19EA"/>
    <w:rsid w:val="004B30A8"/>
    <w:rsid w:val="004B3CE1"/>
    <w:rsid w:val="004B3D2D"/>
    <w:rsid w:val="004B46D6"/>
    <w:rsid w:val="004B479B"/>
    <w:rsid w:val="004B51DE"/>
    <w:rsid w:val="004B56E2"/>
    <w:rsid w:val="004B5ED6"/>
    <w:rsid w:val="004B6B31"/>
    <w:rsid w:val="004B6D60"/>
    <w:rsid w:val="004C08CE"/>
    <w:rsid w:val="004C096C"/>
    <w:rsid w:val="004C0B4D"/>
    <w:rsid w:val="004C11CD"/>
    <w:rsid w:val="004C2145"/>
    <w:rsid w:val="004C242F"/>
    <w:rsid w:val="004C34EA"/>
    <w:rsid w:val="004C368C"/>
    <w:rsid w:val="004C3896"/>
    <w:rsid w:val="004C38B3"/>
    <w:rsid w:val="004C3903"/>
    <w:rsid w:val="004C4276"/>
    <w:rsid w:val="004C6092"/>
    <w:rsid w:val="004C7392"/>
    <w:rsid w:val="004C7CC3"/>
    <w:rsid w:val="004D02C3"/>
    <w:rsid w:val="004D0FAB"/>
    <w:rsid w:val="004D14F8"/>
    <w:rsid w:val="004D176C"/>
    <w:rsid w:val="004D1D6D"/>
    <w:rsid w:val="004D1EFE"/>
    <w:rsid w:val="004D1F15"/>
    <w:rsid w:val="004D2449"/>
    <w:rsid w:val="004D2E64"/>
    <w:rsid w:val="004D2F12"/>
    <w:rsid w:val="004D3019"/>
    <w:rsid w:val="004D3282"/>
    <w:rsid w:val="004D3C47"/>
    <w:rsid w:val="004D3EB3"/>
    <w:rsid w:val="004D4505"/>
    <w:rsid w:val="004D4B9D"/>
    <w:rsid w:val="004D52A3"/>
    <w:rsid w:val="004D5D19"/>
    <w:rsid w:val="004D5F7F"/>
    <w:rsid w:val="004D6014"/>
    <w:rsid w:val="004D60E9"/>
    <w:rsid w:val="004D67EE"/>
    <w:rsid w:val="004D6BA5"/>
    <w:rsid w:val="004D7403"/>
    <w:rsid w:val="004E0F3C"/>
    <w:rsid w:val="004E0FF8"/>
    <w:rsid w:val="004E187C"/>
    <w:rsid w:val="004E19C5"/>
    <w:rsid w:val="004E391E"/>
    <w:rsid w:val="004E3CB4"/>
    <w:rsid w:val="004E3E50"/>
    <w:rsid w:val="004E5929"/>
    <w:rsid w:val="004E5FB5"/>
    <w:rsid w:val="004E65D0"/>
    <w:rsid w:val="004E663A"/>
    <w:rsid w:val="004E6709"/>
    <w:rsid w:val="004E686F"/>
    <w:rsid w:val="004E6C5A"/>
    <w:rsid w:val="004E6E5F"/>
    <w:rsid w:val="004F03C0"/>
    <w:rsid w:val="004F06D8"/>
    <w:rsid w:val="004F0A79"/>
    <w:rsid w:val="004F1874"/>
    <w:rsid w:val="004F19D9"/>
    <w:rsid w:val="004F1FB8"/>
    <w:rsid w:val="004F25F5"/>
    <w:rsid w:val="004F26D0"/>
    <w:rsid w:val="004F27EF"/>
    <w:rsid w:val="004F2FBB"/>
    <w:rsid w:val="004F3159"/>
    <w:rsid w:val="004F392D"/>
    <w:rsid w:val="004F3DE4"/>
    <w:rsid w:val="004F3F1A"/>
    <w:rsid w:val="004F5AB5"/>
    <w:rsid w:val="004F5E12"/>
    <w:rsid w:val="004F5FFD"/>
    <w:rsid w:val="004F6C4D"/>
    <w:rsid w:val="004F6CE1"/>
    <w:rsid w:val="004F703C"/>
    <w:rsid w:val="004F7369"/>
    <w:rsid w:val="004F7DD6"/>
    <w:rsid w:val="00500042"/>
    <w:rsid w:val="00500A44"/>
    <w:rsid w:val="005014FC"/>
    <w:rsid w:val="00502383"/>
    <w:rsid w:val="005024AC"/>
    <w:rsid w:val="00502A4F"/>
    <w:rsid w:val="00504978"/>
    <w:rsid w:val="00504DA4"/>
    <w:rsid w:val="00504DBE"/>
    <w:rsid w:val="00506C81"/>
    <w:rsid w:val="00507454"/>
    <w:rsid w:val="0050759B"/>
    <w:rsid w:val="0050774A"/>
    <w:rsid w:val="00507FD0"/>
    <w:rsid w:val="00511185"/>
    <w:rsid w:val="00511B4C"/>
    <w:rsid w:val="00512619"/>
    <w:rsid w:val="00512996"/>
    <w:rsid w:val="00512BEF"/>
    <w:rsid w:val="00512C8D"/>
    <w:rsid w:val="005133B8"/>
    <w:rsid w:val="00515716"/>
    <w:rsid w:val="00515B53"/>
    <w:rsid w:val="00516380"/>
    <w:rsid w:val="00516882"/>
    <w:rsid w:val="005168E2"/>
    <w:rsid w:val="00516B84"/>
    <w:rsid w:val="00517E1D"/>
    <w:rsid w:val="00520C91"/>
    <w:rsid w:val="00520CD1"/>
    <w:rsid w:val="0052191C"/>
    <w:rsid w:val="00523011"/>
    <w:rsid w:val="0052327F"/>
    <w:rsid w:val="0052346B"/>
    <w:rsid w:val="00523D83"/>
    <w:rsid w:val="00524131"/>
    <w:rsid w:val="005249E3"/>
    <w:rsid w:val="00525087"/>
    <w:rsid w:val="00525507"/>
    <w:rsid w:val="005255C9"/>
    <w:rsid w:val="0052751D"/>
    <w:rsid w:val="00527768"/>
    <w:rsid w:val="00527A58"/>
    <w:rsid w:val="00527F70"/>
    <w:rsid w:val="0053031E"/>
    <w:rsid w:val="00531B56"/>
    <w:rsid w:val="005330AB"/>
    <w:rsid w:val="005339B8"/>
    <w:rsid w:val="0053408D"/>
    <w:rsid w:val="00534BB7"/>
    <w:rsid w:val="0053723F"/>
    <w:rsid w:val="005375C9"/>
    <w:rsid w:val="0053791F"/>
    <w:rsid w:val="00540628"/>
    <w:rsid w:val="00540895"/>
    <w:rsid w:val="00540B28"/>
    <w:rsid w:val="005410ED"/>
    <w:rsid w:val="00541355"/>
    <w:rsid w:val="00541572"/>
    <w:rsid w:val="00541811"/>
    <w:rsid w:val="0054278A"/>
    <w:rsid w:val="005440B0"/>
    <w:rsid w:val="005442BD"/>
    <w:rsid w:val="0054462B"/>
    <w:rsid w:val="00545089"/>
    <w:rsid w:val="0054640D"/>
    <w:rsid w:val="005479BF"/>
    <w:rsid w:val="00547AB3"/>
    <w:rsid w:val="00547D74"/>
    <w:rsid w:val="0055070E"/>
    <w:rsid w:val="00550C48"/>
    <w:rsid w:val="00551183"/>
    <w:rsid w:val="00551A28"/>
    <w:rsid w:val="005524A9"/>
    <w:rsid w:val="00552D3D"/>
    <w:rsid w:val="005541CF"/>
    <w:rsid w:val="00554259"/>
    <w:rsid w:val="00554362"/>
    <w:rsid w:val="005548A7"/>
    <w:rsid w:val="00555E31"/>
    <w:rsid w:val="00555EC8"/>
    <w:rsid w:val="0055618A"/>
    <w:rsid w:val="00556403"/>
    <w:rsid w:val="005564EF"/>
    <w:rsid w:val="005565B9"/>
    <w:rsid w:val="00556A56"/>
    <w:rsid w:val="00556C85"/>
    <w:rsid w:val="005577D5"/>
    <w:rsid w:val="00557DE2"/>
    <w:rsid w:val="00560107"/>
    <w:rsid w:val="005608AB"/>
    <w:rsid w:val="00560BFD"/>
    <w:rsid w:val="00560F54"/>
    <w:rsid w:val="00561B16"/>
    <w:rsid w:val="00562231"/>
    <w:rsid w:val="00564A74"/>
    <w:rsid w:val="00564BD4"/>
    <w:rsid w:val="0056518E"/>
    <w:rsid w:val="005655F9"/>
    <w:rsid w:val="005656A7"/>
    <w:rsid w:val="005659B2"/>
    <w:rsid w:val="00565ACD"/>
    <w:rsid w:val="00565C79"/>
    <w:rsid w:val="005677DC"/>
    <w:rsid w:val="00567D7B"/>
    <w:rsid w:val="00567F6A"/>
    <w:rsid w:val="0057121F"/>
    <w:rsid w:val="005714C4"/>
    <w:rsid w:val="00572213"/>
    <w:rsid w:val="00572A71"/>
    <w:rsid w:val="00572CBF"/>
    <w:rsid w:val="00573467"/>
    <w:rsid w:val="00574135"/>
    <w:rsid w:val="00574819"/>
    <w:rsid w:val="00574AEC"/>
    <w:rsid w:val="0057764B"/>
    <w:rsid w:val="00577C6B"/>
    <w:rsid w:val="00580688"/>
    <w:rsid w:val="00580C57"/>
    <w:rsid w:val="00580C6E"/>
    <w:rsid w:val="00581378"/>
    <w:rsid w:val="005844E5"/>
    <w:rsid w:val="00585326"/>
    <w:rsid w:val="00585A60"/>
    <w:rsid w:val="0058643F"/>
    <w:rsid w:val="00587EA4"/>
    <w:rsid w:val="005913FC"/>
    <w:rsid w:val="00592212"/>
    <w:rsid w:val="0059228A"/>
    <w:rsid w:val="005929F0"/>
    <w:rsid w:val="005936FB"/>
    <w:rsid w:val="005944F4"/>
    <w:rsid w:val="0059496D"/>
    <w:rsid w:val="00595555"/>
    <w:rsid w:val="00595968"/>
    <w:rsid w:val="0059648A"/>
    <w:rsid w:val="00596C50"/>
    <w:rsid w:val="00596FCA"/>
    <w:rsid w:val="0059723F"/>
    <w:rsid w:val="0059731E"/>
    <w:rsid w:val="00597661"/>
    <w:rsid w:val="0059786F"/>
    <w:rsid w:val="00597F81"/>
    <w:rsid w:val="005A058E"/>
    <w:rsid w:val="005A1B38"/>
    <w:rsid w:val="005A22DB"/>
    <w:rsid w:val="005A3D52"/>
    <w:rsid w:val="005A3DFB"/>
    <w:rsid w:val="005A512A"/>
    <w:rsid w:val="005A5133"/>
    <w:rsid w:val="005A6555"/>
    <w:rsid w:val="005A7084"/>
    <w:rsid w:val="005A7207"/>
    <w:rsid w:val="005A7DE6"/>
    <w:rsid w:val="005B0184"/>
    <w:rsid w:val="005B2424"/>
    <w:rsid w:val="005B277E"/>
    <w:rsid w:val="005B2D6C"/>
    <w:rsid w:val="005B2E8D"/>
    <w:rsid w:val="005B3284"/>
    <w:rsid w:val="005B429C"/>
    <w:rsid w:val="005B471E"/>
    <w:rsid w:val="005B4952"/>
    <w:rsid w:val="005B5204"/>
    <w:rsid w:val="005B5A19"/>
    <w:rsid w:val="005B6589"/>
    <w:rsid w:val="005B6ADB"/>
    <w:rsid w:val="005B6C67"/>
    <w:rsid w:val="005B705B"/>
    <w:rsid w:val="005C0D4F"/>
    <w:rsid w:val="005C1916"/>
    <w:rsid w:val="005C1C03"/>
    <w:rsid w:val="005C1E17"/>
    <w:rsid w:val="005C4284"/>
    <w:rsid w:val="005C43F6"/>
    <w:rsid w:val="005C4474"/>
    <w:rsid w:val="005C5B77"/>
    <w:rsid w:val="005C5EF4"/>
    <w:rsid w:val="005C65E3"/>
    <w:rsid w:val="005C671C"/>
    <w:rsid w:val="005C6D0D"/>
    <w:rsid w:val="005C7284"/>
    <w:rsid w:val="005C7585"/>
    <w:rsid w:val="005C7AEA"/>
    <w:rsid w:val="005C7CDE"/>
    <w:rsid w:val="005C7E51"/>
    <w:rsid w:val="005D0209"/>
    <w:rsid w:val="005D04E7"/>
    <w:rsid w:val="005D1AAB"/>
    <w:rsid w:val="005D1AE4"/>
    <w:rsid w:val="005D2818"/>
    <w:rsid w:val="005D283D"/>
    <w:rsid w:val="005D30ED"/>
    <w:rsid w:val="005D35B5"/>
    <w:rsid w:val="005D3D6F"/>
    <w:rsid w:val="005D4029"/>
    <w:rsid w:val="005D423E"/>
    <w:rsid w:val="005D453A"/>
    <w:rsid w:val="005D4B51"/>
    <w:rsid w:val="005D4C37"/>
    <w:rsid w:val="005D5A6C"/>
    <w:rsid w:val="005D61EA"/>
    <w:rsid w:val="005D72F4"/>
    <w:rsid w:val="005D7A78"/>
    <w:rsid w:val="005E0C15"/>
    <w:rsid w:val="005E1154"/>
    <w:rsid w:val="005E16D6"/>
    <w:rsid w:val="005E1CD4"/>
    <w:rsid w:val="005E23E5"/>
    <w:rsid w:val="005E2EC8"/>
    <w:rsid w:val="005E33F3"/>
    <w:rsid w:val="005E46F4"/>
    <w:rsid w:val="005E4914"/>
    <w:rsid w:val="005E53B2"/>
    <w:rsid w:val="005E607F"/>
    <w:rsid w:val="005E6A81"/>
    <w:rsid w:val="005E7ED6"/>
    <w:rsid w:val="005E7F69"/>
    <w:rsid w:val="005F0833"/>
    <w:rsid w:val="005F2388"/>
    <w:rsid w:val="005F4AE0"/>
    <w:rsid w:val="005F6335"/>
    <w:rsid w:val="005F6400"/>
    <w:rsid w:val="005F7D72"/>
    <w:rsid w:val="0060025F"/>
    <w:rsid w:val="00600BE3"/>
    <w:rsid w:val="00600E42"/>
    <w:rsid w:val="006015C6"/>
    <w:rsid w:val="00602CB8"/>
    <w:rsid w:val="00602F1D"/>
    <w:rsid w:val="00603088"/>
    <w:rsid w:val="00603764"/>
    <w:rsid w:val="006053B7"/>
    <w:rsid w:val="00606CD9"/>
    <w:rsid w:val="00606DCA"/>
    <w:rsid w:val="0060707D"/>
    <w:rsid w:val="00607B90"/>
    <w:rsid w:val="00610608"/>
    <w:rsid w:val="00610FB8"/>
    <w:rsid w:val="00611137"/>
    <w:rsid w:val="006116A3"/>
    <w:rsid w:val="00611998"/>
    <w:rsid w:val="00612C1D"/>
    <w:rsid w:val="006162D1"/>
    <w:rsid w:val="006164FA"/>
    <w:rsid w:val="00616D7C"/>
    <w:rsid w:val="00617732"/>
    <w:rsid w:val="00617941"/>
    <w:rsid w:val="00617F39"/>
    <w:rsid w:val="00617F8C"/>
    <w:rsid w:val="00620495"/>
    <w:rsid w:val="006206AD"/>
    <w:rsid w:val="00620F78"/>
    <w:rsid w:val="00621A30"/>
    <w:rsid w:val="00622E47"/>
    <w:rsid w:val="0062318B"/>
    <w:rsid w:val="0062320A"/>
    <w:rsid w:val="0062334B"/>
    <w:rsid w:val="006257C8"/>
    <w:rsid w:val="00626938"/>
    <w:rsid w:val="00626BF2"/>
    <w:rsid w:val="006278CC"/>
    <w:rsid w:val="006302D5"/>
    <w:rsid w:val="006306AF"/>
    <w:rsid w:val="0063099D"/>
    <w:rsid w:val="00631A7F"/>
    <w:rsid w:val="00632732"/>
    <w:rsid w:val="00632B98"/>
    <w:rsid w:val="0063339C"/>
    <w:rsid w:val="00633BFB"/>
    <w:rsid w:val="00633DC0"/>
    <w:rsid w:val="00634356"/>
    <w:rsid w:val="00635049"/>
    <w:rsid w:val="006374A4"/>
    <w:rsid w:val="00637947"/>
    <w:rsid w:val="006403D3"/>
    <w:rsid w:val="00641AC5"/>
    <w:rsid w:val="00641ECB"/>
    <w:rsid w:val="00642287"/>
    <w:rsid w:val="0064228A"/>
    <w:rsid w:val="00643228"/>
    <w:rsid w:val="006442B2"/>
    <w:rsid w:val="006445C6"/>
    <w:rsid w:val="006455FC"/>
    <w:rsid w:val="006466A0"/>
    <w:rsid w:val="006470C6"/>
    <w:rsid w:val="00647EB3"/>
    <w:rsid w:val="006506E3"/>
    <w:rsid w:val="006508A5"/>
    <w:rsid w:val="00650D87"/>
    <w:rsid w:val="00651409"/>
    <w:rsid w:val="006518D6"/>
    <w:rsid w:val="00651EDE"/>
    <w:rsid w:val="00652162"/>
    <w:rsid w:val="00652C8D"/>
    <w:rsid w:val="00652FA9"/>
    <w:rsid w:val="006535BD"/>
    <w:rsid w:val="00653954"/>
    <w:rsid w:val="00655733"/>
    <w:rsid w:val="00655CBC"/>
    <w:rsid w:val="00655DF9"/>
    <w:rsid w:val="006560F3"/>
    <w:rsid w:val="006565BF"/>
    <w:rsid w:val="006567E0"/>
    <w:rsid w:val="006571C4"/>
    <w:rsid w:val="00657B97"/>
    <w:rsid w:val="0066060F"/>
    <w:rsid w:val="00660D9E"/>
    <w:rsid w:val="00662267"/>
    <w:rsid w:val="0066271E"/>
    <w:rsid w:val="00663654"/>
    <w:rsid w:val="00663D13"/>
    <w:rsid w:val="0066448C"/>
    <w:rsid w:val="00664604"/>
    <w:rsid w:val="00664C05"/>
    <w:rsid w:val="00665DC6"/>
    <w:rsid w:val="00665FD3"/>
    <w:rsid w:val="006706C4"/>
    <w:rsid w:val="0067094A"/>
    <w:rsid w:val="00671833"/>
    <w:rsid w:val="00672243"/>
    <w:rsid w:val="00672F3C"/>
    <w:rsid w:val="00673975"/>
    <w:rsid w:val="0067541C"/>
    <w:rsid w:val="006756AA"/>
    <w:rsid w:val="00677601"/>
    <w:rsid w:val="00680424"/>
    <w:rsid w:val="006806E2"/>
    <w:rsid w:val="00680C1C"/>
    <w:rsid w:val="00682E5A"/>
    <w:rsid w:val="006837EA"/>
    <w:rsid w:val="006837FE"/>
    <w:rsid w:val="00685374"/>
    <w:rsid w:val="00685588"/>
    <w:rsid w:val="00686248"/>
    <w:rsid w:val="00686DDA"/>
    <w:rsid w:val="00687DA7"/>
    <w:rsid w:val="00687F32"/>
    <w:rsid w:val="00690522"/>
    <w:rsid w:val="0069085B"/>
    <w:rsid w:val="006914DE"/>
    <w:rsid w:val="00691D83"/>
    <w:rsid w:val="00692165"/>
    <w:rsid w:val="00692A15"/>
    <w:rsid w:val="006934F8"/>
    <w:rsid w:val="006935FC"/>
    <w:rsid w:val="006936D9"/>
    <w:rsid w:val="0069472F"/>
    <w:rsid w:val="00695A82"/>
    <w:rsid w:val="00695B86"/>
    <w:rsid w:val="00695C12"/>
    <w:rsid w:val="00696709"/>
    <w:rsid w:val="006A092A"/>
    <w:rsid w:val="006A09A7"/>
    <w:rsid w:val="006A0CC9"/>
    <w:rsid w:val="006A1370"/>
    <w:rsid w:val="006A20EE"/>
    <w:rsid w:val="006A2521"/>
    <w:rsid w:val="006A2BC0"/>
    <w:rsid w:val="006A382B"/>
    <w:rsid w:val="006A3CC3"/>
    <w:rsid w:val="006A56C5"/>
    <w:rsid w:val="006A575D"/>
    <w:rsid w:val="006A5A3B"/>
    <w:rsid w:val="006A77CB"/>
    <w:rsid w:val="006A7D32"/>
    <w:rsid w:val="006A7DDE"/>
    <w:rsid w:val="006B0658"/>
    <w:rsid w:val="006B32C0"/>
    <w:rsid w:val="006B3A62"/>
    <w:rsid w:val="006B3C3C"/>
    <w:rsid w:val="006B3D1B"/>
    <w:rsid w:val="006B4357"/>
    <w:rsid w:val="006B4ECC"/>
    <w:rsid w:val="006B5F67"/>
    <w:rsid w:val="006B6713"/>
    <w:rsid w:val="006B6C7E"/>
    <w:rsid w:val="006B791C"/>
    <w:rsid w:val="006B7A58"/>
    <w:rsid w:val="006C048B"/>
    <w:rsid w:val="006C0C08"/>
    <w:rsid w:val="006C1679"/>
    <w:rsid w:val="006C21DE"/>
    <w:rsid w:val="006C46FF"/>
    <w:rsid w:val="006C6A22"/>
    <w:rsid w:val="006C70FD"/>
    <w:rsid w:val="006C71F3"/>
    <w:rsid w:val="006C7376"/>
    <w:rsid w:val="006C7432"/>
    <w:rsid w:val="006C77E7"/>
    <w:rsid w:val="006D03B6"/>
    <w:rsid w:val="006D0745"/>
    <w:rsid w:val="006D1029"/>
    <w:rsid w:val="006D1667"/>
    <w:rsid w:val="006D1B23"/>
    <w:rsid w:val="006D20E2"/>
    <w:rsid w:val="006D20E4"/>
    <w:rsid w:val="006D2915"/>
    <w:rsid w:val="006D2A06"/>
    <w:rsid w:val="006D34BA"/>
    <w:rsid w:val="006D3A28"/>
    <w:rsid w:val="006D415C"/>
    <w:rsid w:val="006D476F"/>
    <w:rsid w:val="006D4FEF"/>
    <w:rsid w:val="006D5B5B"/>
    <w:rsid w:val="006D6BE5"/>
    <w:rsid w:val="006D6D0D"/>
    <w:rsid w:val="006D75C1"/>
    <w:rsid w:val="006E016B"/>
    <w:rsid w:val="006E2A82"/>
    <w:rsid w:val="006E2E30"/>
    <w:rsid w:val="006E31F1"/>
    <w:rsid w:val="006E394F"/>
    <w:rsid w:val="006E53E2"/>
    <w:rsid w:val="006E573E"/>
    <w:rsid w:val="006E5F2F"/>
    <w:rsid w:val="006E6889"/>
    <w:rsid w:val="006E6FE8"/>
    <w:rsid w:val="006E7286"/>
    <w:rsid w:val="006F024F"/>
    <w:rsid w:val="006F056C"/>
    <w:rsid w:val="006F0D41"/>
    <w:rsid w:val="006F14B2"/>
    <w:rsid w:val="006F198D"/>
    <w:rsid w:val="006F22FB"/>
    <w:rsid w:val="006F2A66"/>
    <w:rsid w:val="006F395F"/>
    <w:rsid w:val="006F42B4"/>
    <w:rsid w:val="006F44EA"/>
    <w:rsid w:val="006F49F6"/>
    <w:rsid w:val="006F5156"/>
    <w:rsid w:val="006F6361"/>
    <w:rsid w:val="006F6426"/>
    <w:rsid w:val="006F69BE"/>
    <w:rsid w:val="006F77C5"/>
    <w:rsid w:val="006F7C09"/>
    <w:rsid w:val="00700EB4"/>
    <w:rsid w:val="00701AF6"/>
    <w:rsid w:val="007029B8"/>
    <w:rsid w:val="007030CC"/>
    <w:rsid w:val="007032AB"/>
    <w:rsid w:val="0070375B"/>
    <w:rsid w:val="007051F3"/>
    <w:rsid w:val="00705261"/>
    <w:rsid w:val="0070543A"/>
    <w:rsid w:val="007057DB"/>
    <w:rsid w:val="00705E0F"/>
    <w:rsid w:val="00706E66"/>
    <w:rsid w:val="00707586"/>
    <w:rsid w:val="0071063B"/>
    <w:rsid w:val="00711250"/>
    <w:rsid w:val="007113C8"/>
    <w:rsid w:val="0071169F"/>
    <w:rsid w:val="00714446"/>
    <w:rsid w:val="007152B7"/>
    <w:rsid w:val="007158A4"/>
    <w:rsid w:val="007159BA"/>
    <w:rsid w:val="00715DF6"/>
    <w:rsid w:val="0071649D"/>
    <w:rsid w:val="00717658"/>
    <w:rsid w:val="00717BCF"/>
    <w:rsid w:val="007207B1"/>
    <w:rsid w:val="00720F54"/>
    <w:rsid w:val="007214D2"/>
    <w:rsid w:val="007220D2"/>
    <w:rsid w:val="0072238E"/>
    <w:rsid w:val="00723029"/>
    <w:rsid w:val="00724405"/>
    <w:rsid w:val="00726407"/>
    <w:rsid w:val="00726F75"/>
    <w:rsid w:val="007278EE"/>
    <w:rsid w:val="00727CF1"/>
    <w:rsid w:val="00727D90"/>
    <w:rsid w:val="00727E89"/>
    <w:rsid w:val="00730443"/>
    <w:rsid w:val="00731687"/>
    <w:rsid w:val="00731991"/>
    <w:rsid w:val="007322A5"/>
    <w:rsid w:val="007339B2"/>
    <w:rsid w:val="00733A5F"/>
    <w:rsid w:val="00733AF3"/>
    <w:rsid w:val="00734C71"/>
    <w:rsid w:val="00734CB6"/>
    <w:rsid w:val="00735327"/>
    <w:rsid w:val="007357F1"/>
    <w:rsid w:val="00737C0A"/>
    <w:rsid w:val="007400D0"/>
    <w:rsid w:val="0074102D"/>
    <w:rsid w:val="007412CA"/>
    <w:rsid w:val="00741D20"/>
    <w:rsid w:val="00742FEA"/>
    <w:rsid w:val="00743225"/>
    <w:rsid w:val="00746258"/>
    <w:rsid w:val="007464E7"/>
    <w:rsid w:val="0074695F"/>
    <w:rsid w:val="00746DC8"/>
    <w:rsid w:val="00747D5E"/>
    <w:rsid w:val="00750537"/>
    <w:rsid w:val="00750784"/>
    <w:rsid w:val="00750854"/>
    <w:rsid w:val="00750A28"/>
    <w:rsid w:val="00750B18"/>
    <w:rsid w:val="00750C82"/>
    <w:rsid w:val="007514A6"/>
    <w:rsid w:val="007517A6"/>
    <w:rsid w:val="007517B4"/>
    <w:rsid w:val="00751A84"/>
    <w:rsid w:val="00751C59"/>
    <w:rsid w:val="00751F98"/>
    <w:rsid w:val="007539D0"/>
    <w:rsid w:val="00753DB5"/>
    <w:rsid w:val="00753E4B"/>
    <w:rsid w:val="00754305"/>
    <w:rsid w:val="0075479E"/>
    <w:rsid w:val="0075571B"/>
    <w:rsid w:val="00755929"/>
    <w:rsid w:val="00755B5A"/>
    <w:rsid w:val="00755D27"/>
    <w:rsid w:val="00756FE7"/>
    <w:rsid w:val="00760EFE"/>
    <w:rsid w:val="00761A45"/>
    <w:rsid w:val="00761BD2"/>
    <w:rsid w:val="00762597"/>
    <w:rsid w:val="00762D69"/>
    <w:rsid w:val="00762D8D"/>
    <w:rsid w:val="0076359D"/>
    <w:rsid w:val="007638EA"/>
    <w:rsid w:val="00763B80"/>
    <w:rsid w:val="00763BDF"/>
    <w:rsid w:val="00763F50"/>
    <w:rsid w:val="007643B2"/>
    <w:rsid w:val="0076477D"/>
    <w:rsid w:val="00764EA8"/>
    <w:rsid w:val="007670F4"/>
    <w:rsid w:val="00767475"/>
    <w:rsid w:val="00770746"/>
    <w:rsid w:val="00771BAE"/>
    <w:rsid w:val="007729C7"/>
    <w:rsid w:val="007730F4"/>
    <w:rsid w:val="0077441F"/>
    <w:rsid w:val="00777679"/>
    <w:rsid w:val="007776BF"/>
    <w:rsid w:val="00777E34"/>
    <w:rsid w:val="0078025E"/>
    <w:rsid w:val="00780C6F"/>
    <w:rsid w:val="00781649"/>
    <w:rsid w:val="0078181C"/>
    <w:rsid w:val="00781E92"/>
    <w:rsid w:val="00782296"/>
    <w:rsid w:val="007829C5"/>
    <w:rsid w:val="00783C83"/>
    <w:rsid w:val="00783DD4"/>
    <w:rsid w:val="0078433C"/>
    <w:rsid w:val="00784CA2"/>
    <w:rsid w:val="0078615C"/>
    <w:rsid w:val="00786976"/>
    <w:rsid w:val="0079003D"/>
    <w:rsid w:val="0079005E"/>
    <w:rsid w:val="007901F0"/>
    <w:rsid w:val="00791A90"/>
    <w:rsid w:val="00792F6E"/>
    <w:rsid w:val="007937A9"/>
    <w:rsid w:val="0079448D"/>
    <w:rsid w:val="00795794"/>
    <w:rsid w:val="00795C75"/>
    <w:rsid w:val="00795EBF"/>
    <w:rsid w:val="00796F9A"/>
    <w:rsid w:val="00797270"/>
    <w:rsid w:val="007A0309"/>
    <w:rsid w:val="007A108E"/>
    <w:rsid w:val="007A16DC"/>
    <w:rsid w:val="007A1CBF"/>
    <w:rsid w:val="007A33CA"/>
    <w:rsid w:val="007A37BA"/>
    <w:rsid w:val="007A3A0C"/>
    <w:rsid w:val="007A4481"/>
    <w:rsid w:val="007A46E8"/>
    <w:rsid w:val="007A4806"/>
    <w:rsid w:val="007A4965"/>
    <w:rsid w:val="007A5E50"/>
    <w:rsid w:val="007A67CC"/>
    <w:rsid w:val="007A7452"/>
    <w:rsid w:val="007A7564"/>
    <w:rsid w:val="007B1175"/>
    <w:rsid w:val="007B1A35"/>
    <w:rsid w:val="007B1CB0"/>
    <w:rsid w:val="007B331C"/>
    <w:rsid w:val="007B4092"/>
    <w:rsid w:val="007B482D"/>
    <w:rsid w:val="007B56A9"/>
    <w:rsid w:val="007B5766"/>
    <w:rsid w:val="007B5A90"/>
    <w:rsid w:val="007B617A"/>
    <w:rsid w:val="007B6DB5"/>
    <w:rsid w:val="007C05C1"/>
    <w:rsid w:val="007C0B58"/>
    <w:rsid w:val="007C0C2A"/>
    <w:rsid w:val="007C273A"/>
    <w:rsid w:val="007C3287"/>
    <w:rsid w:val="007C443D"/>
    <w:rsid w:val="007C480E"/>
    <w:rsid w:val="007C4A46"/>
    <w:rsid w:val="007C552F"/>
    <w:rsid w:val="007C61F4"/>
    <w:rsid w:val="007C6A29"/>
    <w:rsid w:val="007C6CA2"/>
    <w:rsid w:val="007C77E3"/>
    <w:rsid w:val="007C7DD4"/>
    <w:rsid w:val="007D072C"/>
    <w:rsid w:val="007D18F4"/>
    <w:rsid w:val="007D19EC"/>
    <w:rsid w:val="007D1C87"/>
    <w:rsid w:val="007D2BDB"/>
    <w:rsid w:val="007D2FB1"/>
    <w:rsid w:val="007D31C4"/>
    <w:rsid w:val="007D358D"/>
    <w:rsid w:val="007D472F"/>
    <w:rsid w:val="007D7825"/>
    <w:rsid w:val="007E0104"/>
    <w:rsid w:val="007E01A2"/>
    <w:rsid w:val="007E0850"/>
    <w:rsid w:val="007E2316"/>
    <w:rsid w:val="007E30EA"/>
    <w:rsid w:val="007E35AE"/>
    <w:rsid w:val="007E3E68"/>
    <w:rsid w:val="007E3EBC"/>
    <w:rsid w:val="007E3F54"/>
    <w:rsid w:val="007E4716"/>
    <w:rsid w:val="007E4831"/>
    <w:rsid w:val="007E62DF"/>
    <w:rsid w:val="007E740F"/>
    <w:rsid w:val="007E7967"/>
    <w:rsid w:val="007F0A8A"/>
    <w:rsid w:val="007F0E4F"/>
    <w:rsid w:val="007F1B86"/>
    <w:rsid w:val="007F21C6"/>
    <w:rsid w:val="007F3216"/>
    <w:rsid w:val="007F3444"/>
    <w:rsid w:val="007F3A16"/>
    <w:rsid w:val="007F3C53"/>
    <w:rsid w:val="007F487D"/>
    <w:rsid w:val="007F5020"/>
    <w:rsid w:val="007F6BB8"/>
    <w:rsid w:val="008001D6"/>
    <w:rsid w:val="0080106D"/>
    <w:rsid w:val="00801957"/>
    <w:rsid w:val="00801E66"/>
    <w:rsid w:val="0080200E"/>
    <w:rsid w:val="00802082"/>
    <w:rsid w:val="0080437F"/>
    <w:rsid w:val="008048F5"/>
    <w:rsid w:val="008056A4"/>
    <w:rsid w:val="008062E4"/>
    <w:rsid w:val="008068F8"/>
    <w:rsid w:val="008070CB"/>
    <w:rsid w:val="00807B28"/>
    <w:rsid w:val="00807D21"/>
    <w:rsid w:val="008109CA"/>
    <w:rsid w:val="00810A04"/>
    <w:rsid w:val="00810DAB"/>
    <w:rsid w:val="008112DD"/>
    <w:rsid w:val="00811D86"/>
    <w:rsid w:val="008124D1"/>
    <w:rsid w:val="0081432C"/>
    <w:rsid w:val="00814689"/>
    <w:rsid w:val="0081472D"/>
    <w:rsid w:val="00814E7C"/>
    <w:rsid w:val="00815116"/>
    <w:rsid w:val="00815369"/>
    <w:rsid w:val="008159FD"/>
    <w:rsid w:val="00815A98"/>
    <w:rsid w:val="00815B34"/>
    <w:rsid w:val="008165F6"/>
    <w:rsid w:val="00817075"/>
    <w:rsid w:val="0081788A"/>
    <w:rsid w:val="00820C27"/>
    <w:rsid w:val="00820CAE"/>
    <w:rsid w:val="00821806"/>
    <w:rsid w:val="00821AF1"/>
    <w:rsid w:val="00822879"/>
    <w:rsid w:val="00823019"/>
    <w:rsid w:val="008238F3"/>
    <w:rsid w:val="00825361"/>
    <w:rsid w:val="00825765"/>
    <w:rsid w:val="00825882"/>
    <w:rsid w:val="00826A0E"/>
    <w:rsid w:val="00826A45"/>
    <w:rsid w:val="00826B4E"/>
    <w:rsid w:val="008273B9"/>
    <w:rsid w:val="00827680"/>
    <w:rsid w:val="00827CC2"/>
    <w:rsid w:val="00830A6F"/>
    <w:rsid w:val="00830E11"/>
    <w:rsid w:val="0083133A"/>
    <w:rsid w:val="0083153F"/>
    <w:rsid w:val="00832569"/>
    <w:rsid w:val="00832AFD"/>
    <w:rsid w:val="00832C26"/>
    <w:rsid w:val="00832FEB"/>
    <w:rsid w:val="0083320F"/>
    <w:rsid w:val="0083324D"/>
    <w:rsid w:val="008335E0"/>
    <w:rsid w:val="00834FF7"/>
    <w:rsid w:val="0083506D"/>
    <w:rsid w:val="00836B1A"/>
    <w:rsid w:val="00836CC8"/>
    <w:rsid w:val="00836D37"/>
    <w:rsid w:val="00837687"/>
    <w:rsid w:val="00841B54"/>
    <w:rsid w:val="0084224B"/>
    <w:rsid w:val="00842516"/>
    <w:rsid w:val="00842D3E"/>
    <w:rsid w:val="00843150"/>
    <w:rsid w:val="00843308"/>
    <w:rsid w:val="00843B5D"/>
    <w:rsid w:val="00843D03"/>
    <w:rsid w:val="00843F8B"/>
    <w:rsid w:val="00845900"/>
    <w:rsid w:val="00845ED6"/>
    <w:rsid w:val="008462F8"/>
    <w:rsid w:val="00846D71"/>
    <w:rsid w:val="0084764F"/>
    <w:rsid w:val="008479ED"/>
    <w:rsid w:val="008518D5"/>
    <w:rsid w:val="00852E0B"/>
    <w:rsid w:val="00852FFE"/>
    <w:rsid w:val="00854365"/>
    <w:rsid w:val="00854B2B"/>
    <w:rsid w:val="00854EA8"/>
    <w:rsid w:val="00856332"/>
    <w:rsid w:val="00856AC6"/>
    <w:rsid w:val="00857FC5"/>
    <w:rsid w:val="00860183"/>
    <w:rsid w:val="008605DB"/>
    <w:rsid w:val="00861085"/>
    <w:rsid w:val="0086288A"/>
    <w:rsid w:val="00863447"/>
    <w:rsid w:val="0086382A"/>
    <w:rsid w:val="00863880"/>
    <w:rsid w:val="00864571"/>
    <w:rsid w:val="008647E9"/>
    <w:rsid w:val="00864B88"/>
    <w:rsid w:val="00865816"/>
    <w:rsid w:val="008658CB"/>
    <w:rsid w:val="00865F65"/>
    <w:rsid w:val="008665B7"/>
    <w:rsid w:val="0086675C"/>
    <w:rsid w:val="00866951"/>
    <w:rsid w:val="00866BDC"/>
    <w:rsid w:val="00866DCD"/>
    <w:rsid w:val="0086729E"/>
    <w:rsid w:val="00870C3D"/>
    <w:rsid w:val="008722DB"/>
    <w:rsid w:val="00872765"/>
    <w:rsid w:val="00872F03"/>
    <w:rsid w:val="00873433"/>
    <w:rsid w:val="008738A1"/>
    <w:rsid w:val="008738C0"/>
    <w:rsid w:val="00874686"/>
    <w:rsid w:val="00875815"/>
    <w:rsid w:val="00875FCA"/>
    <w:rsid w:val="00876805"/>
    <w:rsid w:val="00876E78"/>
    <w:rsid w:val="0087723F"/>
    <w:rsid w:val="008776AD"/>
    <w:rsid w:val="0087774F"/>
    <w:rsid w:val="0088054C"/>
    <w:rsid w:val="00880725"/>
    <w:rsid w:val="00880F2D"/>
    <w:rsid w:val="008815E4"/>
    <w:rsid w:val="00881723"/>
    <w:rsid w:val="00881798"/>
    <w:rsid w:val="00882114"/>
    <w:rsid w:val="008824FF"/>
    <w:rsid w:val="0088289C"/>
    <w:rsid w:val="00882B00"/>
    <w:rsid w:val="00882BC8"/>
    <w:rsid w:val="00883C35"/>
    <w:rsid w:val="00884949"/>
    <w:rsid w:val="008877BF"/>
    <w:rsid w:val="008878D9"/>
    <w:rsid w:val="00887E42"/>
    <w:rsid w:val="00887FB2"/>
    <w:rsid w:val="00890388"/>
    <w:rsid w:val="00890517"/>
    <w:rsid w:val="008913C7"/>
    <w:rsid w:val="008919C5"/>
    <w:rsid w:val="00891DB6"/>
    <w:rsid w:val="00892B19"/>
    <w:rsid w:val="00894B7B"/>
    <w:rsid w:val="008950F7"/>
    <w:rsid w:val="00895AEA"/>
    <w:rsid w:val="0089661E"/>
    <w:rsid w:val="0089689B"/>
    <w:rsid w:val="008975FD"/>
    <w:rsid w:val="00897877"/>
    <w:rsid w:val="00897EA6"/>
    <w:rsid w:val="008A09B2"/>
    <w:rsid w:val="008A1922"/>
    <w:rsid w:val="008A1E84"/>
    <w:rsid w:val="008A1F52"/>
    <w:rsid w:val="008A21FE"/>
    <w:rsid w:val="008A27FD"/>
    <w:rsid w:val="008A35F5"/>
    <w:rsid w:val="008A3896"/>
    <w:rsid w:val="008A4782"/>
    <w:rsid w:val="008A55F6"/>
    <w:rsid w:val="008A686B"/>
    <w:rsid w:val="008A7019"/>
    <w:rsid w:val="008B0DDA"/>
    <w:rsid w:val="008B1084"/>
    <w:rsid w:val="008B1837"/>
    <w:rsid w:val="008B1AFE"/>
    <w:rsid w:val="008B3AEA"/>
    <w:rsid w:val="008B3E1A"/>
    <w:rsid w:val="008B4039"/>
    <w:rsid w:val="008B4B3A"/>
    <w:rsid w:val="008B4B79"/>
    <w:rsid w:val="008B4F76"/>
    <w:rsid w:val="008B5328"/>
    <w:rsid w:val="008B53E1"/>
    <w:rsid w:val="008B56AD"/>
    <w:rsid w:val="008B5895"/>
    <w:rsid w:val="008B59B9"/>
    <w:rsid w:val="008B5DEB"/>
    <w:rsid w:val="008B6468"/>
    <w:rsid w:val="008B687B"/>
    <w:rsid w:val="008B7D04"/>
    <w:rsid w:val="008B7DE4"/>
    <w:rsid w:val="008C0502"/>
    <w:rsid w:val="008C0956"/>
    <w:rsid w:val="008C141A"/>
    <w:rsid w:val="008C16B5"/>
    <w:rsid w:val="008C1BE4"/>
    <w:rsid w:val="008C2330"/>
    <w:rsid w:val="008C25A2"/>
    <w:rsid w:val="008C2DBA"/>
    <w:rsid w:val="008C2E95"/>
    <w:rsid w:val="008C316A"/>
    <w:rsid w:val="008C3529"/>
    <w:rsid w:val="008C3685"/>
    <w:rsid w:val="008C3A2F"/>
    <w:rsid w:val="008C3BFB"/>
    <w:rsid w:val="008C4065"/>
    <w:rsid w:val="008C472E"/>
    <w:rsid w:val="008C48FA"/>
    <w:rsid w:val="008C4C50"/>
    <w:rsid w:val="008C63B9"/>
    <w:rsid w:val="008C6619"/>
    <w:rsid w:val="008C71FC"/>
    <w:rsid w:val="008C779D"/>
    <w:rsid w:val="008C7C0A"/>
    <w:rsid w:val="008C7C9E"/>
    <w:rsid w:val="008D006C"/>
    <w:rsid w:val="008D130E"/>
    <w:rsid w:val="008D1FB5"/>
    <w:rsid w:val="008D272E"/>
    <w:rsid w:val="008D28CA"/>
    <w:rsid w:val="008D3918"/>
    <w:rsid w:val="008D3A40"/>
    <w:rsid w:val="008D4EAA"/>
    <w:rsid w:val="008D58CA"/>
    <w:rsid w:val="008D5B99"/>
    <w:rsid w:val="008D6EA8"/>
    <w:rsid w:val="008D705A"/>
    <w:rsid w:val="008D7421"/>
    <w:rsid w:val="008D7877"/>
    <w:rsid w:val="008D78D8"/>
    <w:rsid w:val="008D7C89"/>
    <w:rsid w:val="008D7D94"/>
    <w:rsid w:val="008E00A0"/>
    <w:rsid w:val="008E1457"/>
    <w:rsid w:val="008E16EE"/>
    <w:rsid w:val="008E2423"/>
    <w:rsid w:val="008E2833"/>
    <w:rsid w:val="008E2BCD"/>
    <w:rsid w:val="008E2FDE"/>
    <w:rsid w:val="008E3560"/>
    <w:rsid w:val="008E3764"/>
    <w:rsid w:val="008E407A"/>
    <w:rsid w:val="008E47FF"/>
    <w:rsid w:val="008E4E86"/>
    <w:rsid w:val="008E50C8"/>
    <w:rsid w:val="008E571B"/>
    <w:rsid w:val="008E62B8"/>
    <w:rsid w:val="008E68A1"/>
    <w:rsid w:val="008E6D76"/>
    <w:rsid w:val="008E7C33"/>
    <w:rsid w:val="008F1485"/>
    <w:rsid w:val="008F19B0"/>
    <w:rsid w:val="008F1F67"/>
    <w:rsid w:val="008F2B22"/>
    <w:rsid w:val="008F4AC6"/>
    <w:rsid w:val="008F4DE4"/>
    <w:rsid w:val="008F6D0F"/>
    <w:rsid w:val="008F745F"/>
    <w:rsid w:val="008F7AFD"/>
    <w:rsid w:val="008F7B43"/>
    <w:rsid w:val="009009D3"/>
    <w:rsid w:val="0090112F"/>
    <w:rsid w:val="00902041"/>
    <w:rsid w:val="00902075"/>
    <w:rsid w:val="00903831"/>
    <w:rsid w:val="009040E8"/>
    <w:rsid w:val="00904AC5"/>
    <w:rsid w:val="00905CB9"/>
    <w:rsid w:val="00905E24"/>
    <w:rsid w:val="009061A4"/>
    <w:rsid w:val="009074BE"/>
    <w:rsid w:val="0090775A"/>
    <w:rsid w:val="00910A12"/>
    <w:rsid w:val="00910CBD"/>
    <w:rsid w:val="00910DC7"/>
    <w:rsid w:val="00912126"/>
    <w:rsid w:val="009129B2"/>
    <w:rsid w:val="00912BF1"/>
    <w:rsid w:val="0091320B"/>
    <w:rsid w:val="00913E98"/>
    <w:rsid w:val="0091421E"/>
    <w:rsid w:val="009145D0"/>
    <w:rsid w:val="009148B0"/>
    <w:rsid w:val="009149CD"/>
    <w:rsid w:val="009149F6"/>
    <w:rsid w:val="00914B7E"/>
    <w:rsid w:val="0091502F"/>
    <w:rsid w:val="0091515F"/>
    <w:rsid w:val="00916422"/>
    <w:rsid w:val="0091649A"/>
    <w:rsid w:val="009176D0"/>
    <w:rsid w:val="0091776E"/>
    <w:rsid w:val="0092054D"/>
    <w:rsid w:val="009212DA"/>
    <w:rsid w:val="00922468"/>
    <w:rsid w:val="0092268B"/>
    <w:rsid w:val="009241EC"/>
    <w:rsid w:val="00924408"/>
    <w:rsid w:val="009244A7"/>
    <w:rsid w:val="0092608C"/>
    <w:rsid w:val="009260FD"/>
    <w:rsid w:val="00926B52"/>
    <w:rsid w:val="00926BE2"/>
    <w:rsid w:val="009270D5"/>
    <w:rsid w:val="00930767"/>
    <w:rsid w:val="00930C52"/>
    <w:rsid w:val="00930CA1"/>
    <w:rsid w:val="00931853"/>
    <w:rsid w:val="00932010"/>
    <w:rsid w:val="0093284D"/>
    <w:rsid w:val="0093284F"/>
    <w:rsid w:val="00934170"/>
    <w:rsid w:val="009346D4"/>
    <w:rsid w:val="009349E0"/>
    <w:rsid w:val="009363E4"/>
    <w:rsid w:val="009372E9"/>
    <w:rsid w:val="00937807"/>
    <w:rsid w:val="00937E9C"/>
    <w:rsid w:val="0094070C"/>
    <w:rsid w:val="00940795"/>
    <w:rsid w:val="0094099F"/>
    <w:rsid w:val="00940BBE"/>
    <w:rsid w:val="00940D42"/>
    <w:rsid w:val="00940D7B"/>
    <w:rsid w:val="00941496"/>
    <w:rsid w:val="00941697"/>
    <w:rsid w:val="009422D5"/>
    <w:rsid w:val="00942680"/>
    <w:rsid w:val="00942FD5"/>
    <w:rsid w:val="0094368E"/>
    <w:rsid w:val="009443FD"/>
    <w:rsid w:val="00944468"/>
    <w:rsid w:val="00945047"/>
    <w:rsid w:val="0094532C"/>
    <w:rsid w:val="00945CAA"/>
    <w:rsid w:val="0094691D"/>
    <w:rsid w:val="009479E5"/>
    <w:rsid w:val="00950AA5"/>
    <w:rsid w:val="009521F1"/>
    <w:rsid w:val="00952412"/>
    <w:rsid w:val="00953D1D"/>
    <w:rsid w:val="00954D2D"/>
    <w:rsid w:val="00954EE8"/>
    <w:rsid w:val="00955B3C"/>
    <w:rsid w:val="00955FCF"/>
    <w:rsid w:val="0095602C"/>
    <w:rsid w:val="009560A9"/>
    <w:rsid w:val="0095713E"/>
    <w:rsid w:val="00957529"/>
    <w:rsid w:val="00957959"/>
    <w:rsid w:val="00957AD8"/>
    <w:rsid w:val="00957CB3"/>
    <w:rsid w:val="0096078B"/>
    <w:rsid w:val="009617D8"/>
    <w:rsid w:val="00961BC9"/>
    <w:rsid w:val="009622E9"/>
    <w:rsid w:val="0096270D"/>
    <w:rsid w:val="00963A83"/>
    <w:rsid w:val="0096556A"/>
    <w:rsid w:val="00965F53"/>
    <w:rsid w:val="0096611E"/>
    <w:rsid w:val="00966162"/>
    <w:rsid w:val="00966762"/>
    <w:rsid w:val="00967BBC"/>
    <w:rsid w:val="00967D40"/>
    <w:rsid w:val="009707FB"/>
    <w:rsid w:val="00972B54"/>
    <w:rsid w:val="00973789"/>
    <w:rsid w:val="00973B7B"/>
    <w:rsid w:val="00973D7D"/>
    <w:rsid w:val="009741EB"/>
    <w:rsid w:val="00974EB6"/>
    <w:rsid w:val="009759FF"/>
    <w:rsid w:val="00975C04"/>
    <w:rsid w:val="00976636"/>
    <w:rsid w:val="00977256"/>
    <w:rsid w:val="00977A4F"/>
    <w:rsid w:val="0098095B"/>
    <w:rsid w:val="00980BFF"/>
    <w:rsid w:val="009813D6"/>
    <w:rsid w:val="0098221A"/>
    <w:rsid w:val="009825C2"/>
    <w:rsid w:val="00983615"/>
    <w:rsid w:val="00983E51"/>
    <w:rsid w:val="00983F97"/>
    <w:rsid w:val="00984185"/>
    <w:rsid w:val="00984ABC"/>
    <w:rsid w:val="0098584F"/>
    <w:rsid w:val="00985B36"/>
    <w:rsid w:val="00986109"/>
    <w:rsid w:val="009863C8"/>
    <w:rsid w:val="00990350"/>
    <w:rsid w:val="009910B1"/>
    <w:rsid w:val="009911CC"/>
    <w:rsid w:val="00991C2C"/>
    <w:rsid w:val="00991FA1"/>
    <w:rsid w:val="009921BE"/>
    <w:rsid w:val="00992BDE"/>
    <w:rsid w:val="0099346D"/>
    <w:rsid w:val="00993C84"/>
    <w:rsid w:val="009942D6"/>
    <w:rsid w:val="009947A1"/>
    <w:rsid w:val="00994962"/>
    <w:rsid w:val="00994A03"/>
    <w:rsid w:val="00995431"/>
    <w:rsid w:val="00995FF2"/>
    <w:rsid w:val="00997032"/>
    <w:rsid w:val="009A1571"/>
    <w:rsid w:val="009A1A3A"/>
    <w:rsid w:val="009A1A71"/>
    <w:rsid w:val="009A1D0C"/>
    <w:rsid w:val="009A273A"/>
    <w:rsid w:val="009A295A"/>
    <w:rsid w:val="009A2A02"/>
    <w:rsid w:val="009A2FA2"/>
    <w:rsid w:val="009A3057"/>
    <w:rsid w:val="009A496D"/>
    <w:rsid w:val="009A5489"/>
    <w:rsid w:val="009A5960"/>
    <w:rsid w:val="009A5F50"/>
    <w:rsid w:val="009A659F"/>
    <w:rsid w:val="009A6D65"/>
    <w:rsid w:val="009A70BC"/>
    <w:rsid w:val="009A75DE"/>
    <w:rsid w:val="009A7747"/>
    <w:rsid w:val="009B0379"/>
    <w:rsid w:val="009B05BA"/>
    <w:rsid w:val="009B05C8"/>
    <w:rsid w:val="009B0ABA"/>
    <w:rsid w:val="009B118D"/>
    <w:rsid w:val="009B1782"/>
    <w:rsid w:val="009B17A8"/>
    <w:rsid w:val="009B1E83"/>
    <w:rsid w:val="009B5802"/>
    <w:rsid w:val="009B6C06"/>
    <w:rsid w:val="009B72F7"/>
    <w:rsid w:val="009B7556"/>
    <w:rsid w:val="009B7F4F"/>
    <w:rsid w:val="009C0367"/>
    <w:rsid w:val="009C0900"/>
    <w:rsid w:val="009C0A2F"/>
    <w:rsid w:val="009C0E9A"/>
    <w:rsid w:val="009C1533"/>
    <w:rsid w:val="009C19FA"/>
    <w:rsid w:val="009C3A1F"/>
    <w:rsid w:val="009C3FB2"/>
    <w:rsid w:val="009C5D35"/>
    <w:rsid w:val="009C5F9D"/>
    <w:rsid w:val="009C63DC"/>
    <w:rsid w:val="009C6551"/>
    <w:rsid w:val="009C6C5F"/>
    <w:rsid w:val="009C705F"/>
    <w:rsid w:val="009C7212"/>
    <w:rsid w:val="009D178A"/>
    <w:rsid w:val="009D1F8D"/>
    <w:rsid w:val="009D28B6"/>
    <w:rsid w:val="009D2BF9"/>
    <w:rsid w:val="009D352F"/>
    <w:rsid w:val="009D3A57"/>
    <w:rsid w:val="009D4595"/>
    <w:rsid w:val="009D55D7"/>
    <w:rsid w:val="009D574A"/>
    <w:rsid w:val="009D591E"/>
    <w:rsid w:val="009D60C9"/>
    <w:rsid w:val="009D6161"/>
    <w:rsid w:val="009D6A30"/>
    <w:rsid w:val="009D6F5E"/>
    <w:rsid w:val="009D73D4"/>
    <w:rsid w:val="009D75C3"/>
    <w:rsid w:val="009D7C52"/>
    <w:rsid w:val="009E04EC"/>
    <w:rsid w:val="009E05D2"/>
    <w:rsid w:val="009E23DD"/>
    <w:rsid w:val="009E316D"/>
    <w:rsid w:val="009E3186"/>
    <w:rsid w:val="009E3343"/>
    <w:rsid w:val="009E3655"/>
    <w:rsid w:val="009E3877"/>
    <w:rsid w:val="009E5D5F"/>
    <w:rsid w:val="009E6C51"/>
    <w:rsid w:val="009F0002"/>
    <w:rsid w:val="009F06D6"/>
    <w:rsid w:val="009F0BBF"/>
    <w:rsid w:val="009F0EF4"/>
    <w:rsid w:val="009F1031"/>
    <w:rsid w:val="009F1B27"/>
    <w:rsid w:val="009F24EA"/>
    <w:rsid w:val="009F3406"/>
    <w:rsid w:val="009F379F"/>
    <w:rsid w:val="009F43AD"/>
    <w:rsid w:val="009F5A3E"/>
    <w:rsid w:val="009F5B6D"/>
    <w:rsid w:val="009F7A22"/>
    <w:rsid w:val="009F7F22"/>
    <w:rsid w:val="00A00BB5"/>
    <w:rsid w:val="00A011F5"/>
    <w:rsid w:val="00A0190C"/>
    <w:rsid w:val="00A01C8C"/>
    <w:rsid w:val="00A01F4A"/>
    <w:rsid w:val="00A02875"/>
    <w:rsid w:val="00A02C16"/>
    <w:rsid w:val="00A035B9"/>
    <w:rsid w:val="00A05BBF"/>
    <w:rsid w:val="00A06802"/>
    <w:rsid w:val="00A10402"/>
    <w:rsid w:val="00A1058A"/>
    <w:rsid w:val="00A10A7A"/>
    <w:rsid w:val="00A110B7"/>
    <w:rsid w:val="00A110FA"/>
    <w:rsid w:val="00A11BB0"/>
    <w:rsid w:val="00A12B4D"/>
    <w:rsid w:val="00A12BFF"/>
    <w:rsid w:val="00A12DFF"/>
    <w:rsid w:val="00A12E58"/>
    <w:rsid w:val="00A132ED"/>
    <w:rsid w:val="00A144CE"/>
    <w:rsid w:val="00A14846"/>
    <w:rsid w:val="00A156C9"/>
    <w:rsid w:val="00A168D2"/>
    <w:rsid w:val="00A16C59"/>
    <w:rsid w:val="00A17BE5"/>
    <w:rsid w:val="00A20281"/>
    <w:rsid w:val="00A2071A"/>
    <w:rsid w:val="00A20CA6"/>
    <w:rsid w:val="00A20CE9"/>
    <w:rsid w:val="00A217FF"/>
    <w:rsid w:val="00A21FF6"/>
    <w:rsid w:val="00A22BFF"/>
    <w:rsid w:val="00A23168"/>
    <w:rsid w:val="00A24ECA"/>
    <w:rsid w:val="00A25613"/>
    <w:rsid w:val="00A257B8"/>
    <w:rsid w:val="00A259F5"/>
    <w:rsid w:val="00A26E2F"/>
    <w:rsid w:val="00A26F49"/>
    <w:rsid w:val="00A274EE"/>
    <w:rsid w:val="00A276BC"/>
    <w:rsid w:val="00A27B3F"/>
    <w:rsid w:val="00A300AA"/>
    <w:rsid w:val="00A3113C"/>
    <w:rsid w:val="00A317B8"/>
    <w:rsid w:val="00A320A6"/>
    <w:rsid w:val="00A32899"/>
    <w:rsid w:val="00A329D7"/>
    <w:rsid w:val="00A32F20"/>
    <w:rsid w:val="00A3317F"/>
    <w:rsid w:val="00A332B1"/>
    <w:rsid w:val="00A344E7"/>
    <w:rsid w:val="00A350A1"/>
    <w:rsid w:val="00A351F3"/>
    <w:rsid w:val="00A3522F"/>
    <w:rsid w:val="00A35575"/>
    <w:rsid w:val="00A359A6"/>
    <w:rsid w:val="00A36859"/>
    <w:rsid w:val="00A36BD8"/>
    <w:rsid w:val="00A37155"/>
    <w:rsid w:val="00A4005D"/>
    <w:rsid w:val="00A402C3"/>
    <w:rsid w:val="00A403D2"/>
    <w:rsid w:val="00A410C7"/>
    <w:rsid w:val="00A42CDB"/>
    <w:rsid w:val="00A4314B"/>
    <w:rsid w:val="00A43D16"/>
    <w:rsid w:val="00A44309"/>
    <w:rsid w:val="00A4478A"/>
    <w:rsid w:val="00A45DFF"/>
    <w:rsid w:val="00A45F06"/>
    <w:rsid w:val="00A511E5"/>
    <w:rsid w:val="00A512BE"/>
    <w:rsid w:val="00A51817"/>
    <w:rsid w:val="00A51E0C"/>
    <w:rsid w:val="00A525B0"/>
    <w:rsid w:val="00A52E1B"/>
    <w:rsid w:val="00A53027"/>
    <w:rsid w:val="00A53190"/>
    <w:rsid w:val="00A56424"/>
    <w:rsid w:val="00A568DF"/>
    <w:rsid w:val="00A56C95"/>
    <w:rsid w:val="00A5708F"/>
    <w:rsid w:val="00A57292"/>
    <w:rsid w:val="00A60007"/>
    <w:rsid w:val="00A600DB"/>
    <w:rsid w:val="00A60BDC"/>
    <w:rsid w:val="00A627D0"/>
    <w:rsid w:val="00A62819"/>
    <w:rsid w:val="00A62A84"/>
    <w:rsid w:val="00A632C7"/>
    <w:rsid w:val="00A63C77"/>
    <w:rsid w:val="00A6479B"/>
    <w:rsid w:val="00A65854"/>
    <w:rsid w:val="00A7078D"/>
    <w:rsid w:val="00A70F77"/>
    <w:rsid w:val="00A72846"/>
    <w:rsid w:val="00A72E23"/>
    <w:rsid w:val="00A74692"/>
    <w:rsid w:val="00A749D3"/>
    <w:rsid w:val="00A74A7C"/>
    <w:rsid w:val="00A74C34"/>
    <w:rsid w:val="00A755E9"/>
    <w:rsid w:val="00A75862"/>
    <w:rsid w:val="00A75E99"/>
    <w:rsid w:val="00A7718E"/>
    <w:rsid w:val="00A80985"/>
    <w:rsid w:val="00A80A0B"/>
    <w:rsid w:val="00A80B35"/>
    <w:rsid w:val="00A80F41"/>
    <w:rsid w:val="00A80FB1"/>
    <w:rsid w:val="00A81022"/>
    <w:rsid w:val="00A81E9F"/>
    <w:rsid w:val="00A828A8"/>
    <w:rsid w:val="00A835D9"/>
    <w:rsid w:val="00A83DF8"/>
    <w:rsid w:val="00A851CF"/>
    <w:rsid w:val="00A8598D"/>
    <w:rsid w:val="00A86568"/>
    <w:rsid w:val="00A8705A"/>
    <w:rsid w:val="00A870CC"/>
    <w:rsid w:val="00A87743"/>
    <w:rsid w:val="00A878E3"/>
    <w:rsid w:val="00A904C8"/>
    <w:rsid w:val="00A9103D"/>
    <w:rsid w:val="00A91329"/>
    <w:rsid w:val="00A91622"/>
    <w:rsid w:val="00A9288C"/>
    <w:rsid w:val="00A92A7E"/>
    <w:rsid w:val="00A92DB8"/>
    <w:rsid w:val="00A940A5"/>
    <w:rsid w:val="00A94480"/>
    <w:rsid w:val="00A95A11"/>
    <w:rsid w:val="00A95A1C"/>
    <w:rsid w:val="00A95B2F"/>
    <w:rsid w:val="00A96ECE"/>
    <w:rsid w:val="00A9706A"/>
    <w:rsid w:val="00A97C17"/>
    <w:rsid w:val="00A97F9F"/>
    <w:rsid w:val="00AA01AB"/>
    <w:rsid w:val="00AA0C6D"/>
    <w:rsid w:val="00AA1509"/>
    <w:rsid w:val="00AA180F"/>
    <w:rsid w:val="00AA2265"/>
    <w:rsid w:val="00AA295D"/>
    <w:rsid w:val="00AA2EF3"/>
    <w:rsid w:val="00AA328D"/>
    <w:rsid w:val="00AA5628"/>
    <w:rsid w:val="00AA6699"/>
    <w:rsid w:val="00AA66D2"/>
    <w:rsid w:val="00AA6BD8"/>
    <w:rsid w:val="00AA7D79"/>
    <w:rsid w:val="00AA7F50"/>
    <w:rsid w:val="00AA7FB4"/>
    <w:rsid w:val="00AB00FD"/>
    <w:rsid w:val="00AB03A6"/>
    <w:rsid w:val="00AB0761"/>
    <w:rsid w:val="00AB0C0B"/>
    <w:rsid w:val="00AB1628"/>
    <w:rsid w:val="00AB1AE0"/>
    <w:rsid w:val="00AB1F52"/>
    <w:rsid w:val="00AB20CA"/>
    <w:rsid w:val="00AB2829"/>
    <w:rsid w:val="00AB28BF"/>
    <w:rsid w:val="00AB3F7F"/>
    <w:rsid w:val="00AB4155"/>
    <w:rsid w:val="00AB4426"/>
    <w:rsid w:val="00AB4FA1"/>
    <w:rsid w:val="00AB541F"/>
    <w:rsid w:val="00AB58A2"/>
    <w:rsid w:val="00AB6AC7"/>
    <w:rsid w:val="00AC05FE"/>
    <w:rsid w:val="00AC176C"/>
    <w:rsid w:val="00AC178A"/>
    <w:rsid w:val="00AC24CB"/>
    <w:rsid w:val="00AC3A27"/>
    <w:rsid w:val="00AC3ED4"/>
    <w:rsid w:val="00AC4477"/>
    <w:rsid w:val="00AC53B8"/>
    <w:rsid w:val="00AC5714"/>
    <w:rsid w:val="00AC5CCF"/>
    <w:rsid w:val="00AC5CD8"/>
    <w:rsid w:val="00AC62B1"/>
    <w:rsid w:val="00AC62C8"/>
    <w:rsid w:val="00AD0232"/>
    <w:rsid w:val="00AD049F"/>
    <w:rsid w:val="00AD2A98"/>
    <w:rsid w:val="00AD2CCF"/>
    <w:rsid w:val="00AD2F92"/>
    <w:rsid w:val="00AD36D8"/>
    <w:rsid w:val="00AD3CBD"/>
    <w:rsid w:val="00AD4210"/>
    <w:rsid w:val="00AD4A45"/>
    <w:rsid w:val="00AD4A52"/>
    <w:rsid w:val="00AD5154"/>
    <w:rsid w:val="00AD59A0"/>
    <w:rsid w:val="00AD756D"/>
    <w:rsid w:val="00AE053F"/>
    <w:rsid w:val="00AE075F"/>
    <w:rsid w:val="00AE0C50"/>
    <w:rsid w:val="00AE0CE9"/>
    <w:rsid w:val="00AE1275"/>
    <w:rsid w:val="00AE240B"/>
    <w:rsid w:val="00AE2A9C"/>
    <w:rsid w:val="00AE31E7"/>
    <w:rsid w:val="00AE3701"/>
    <w:rsid w:val="00AE4981"/>
    <w:rsid w:val="00AE4B66"/>
    <w:rsid w:val="00AE4CA4"/>
    <w:rsid w:val="00AE5274"/>
    <w:rsid w:val="00AE5C8A"/>
    <w:rsid w:val="00AE684A"/>
    <w:rsid w:val="00AF0A35"/>
    <w:rsid w:val="00AF13A5"/>
    <w:rsid w:val="00AF1FBC"/>
    <w:rsid w:val="00AF2C95"/>
    <w:rsid w:val="00AF39A5"/>
    <w:rsid w:val="00AF4747"/>
    <w:rsid w:val="00AF5229"/>
    <w:rsid w:val="00AF5371"/>
    <w:rsid w:val="00AF59C6"/>
    <w:rsid w:val="00AF5C95"/>
    <w:rsid w:val="00AF5FFF"/>
    <w:rsid w:val="00AF63CC"/>
    <w:rsid w:val="00AF7744"/>
    <w:rsid w:val="00AF7B7B"/>
    <w:rsid w:val="00B01096"/>
    <w:rsid w:val="00B011E3"/>
    <w:rsid w:val="00B02319"/>
    <w:rsid w:val="00B02941"/>
    <w:rsid w:val="00B03119"/>
    <w:rsid w:val="00B03A0D"/>
    <w:rsid w:val="00B04386"/>
    <w:rsid w:val="00B04706"/>
    <w:rsid w:val="00B0481B"/>
    <w:rsid w:val="00B05295"/>
    <w:rsid w:val="00B0529E"/>
    <w:rsid w:val="00B05980"/>
    <w:rsid w:val="00B07406"/>
    <w:rsid w:val="00B07A0B"/>
    <w:rsid w:val="00B106D3"/>
    <w:rsid w:val="00B10AED"/>
    <w:rsid w:val="00B11077"/>
    <w:rsid w:val="00B11309"/>
    <w:rsid w:val="00B11C9E"/>
    <w:rsid w:val="00B11F98"/>
    <w:rsid w:val="00B12275"/>
    <w:rsid w:val="00B12315"/>
    <w:rsid w:val="00B126CF"/>
    <w:rsid w:val="00B13B4B"/>
    <w:rsid w:val="00B13BEE"/>
    <w:rsid w:val="00B146BB"/>
    <w:rsid w:val="00B14E7F"/>
    <w:rsid w:val="00B15328"/>
    <w:rsid w:val="00B16918"/>
    <w:rsid w:val="00B171BA"/>
    <w:rsid w:val="00B17781"/>
    <w:rsid w:val="00B17B25"/>
    <w:rsid w:val="00B21DCC"/>
    <w:rsid w:val="00B221ED"/>
    <w:rsid w:val="00B22225"/>
    <w:rsid w:val="00B226C7"/>
    <w:rsid w:val="00B22D5A"/>
    <w:rsid w:val="00B236E8"/>
    <w:rsid w:val="00B24283"/>
    <w:rsid w:val="00B246E1"/>
    <w:rsid w:val="00B274F8"/>
    <w:rsid w:val="00B27A66"/>
    <w:rsid w:val="00B27E90"/>
    <w:rsid w:val="00B27E92"/>
    <w:rsid w:val="00B30EFF"/>
    <w:rsid w:val="00B311EF"/>
    <w:rsid w:val="00B3291E"/>
    <w:rsid w:val="00B32BDF"/>
    <w:rsid w:val="00B33A37"/>
    <w:rsid w:val="00B34162"/>
    <w:rsid w:val="00B3489D"/>
    <w:rsid w:val="00B34C46"/>
    <w:rsid w:val="00B35672"/>
    <w:rsid w:val="00B35F28"/>
    <w:rsid w:val="00B35F90"/>
    <w:rsid w:val="00B36538"/>
    <w:rsid w:val="00B3696A"/>
    <w:rsid w:val="00B370CD"/>
    <w:rsid w:val="00B37E13"/>
    <w:rsid w:val="00B37FBC"/>
    <w:rsid w:val="00B4002C"/>
    <w:rsid w:val="00B40991"/>
    <w:rsid w:val="00B41461"/>
    <w:rsid w:val="00B4226F"/>
    <w:rsid w:val="00B427C1"/>
    <w:rsid w:val="00B4356F"/>
    <w:rsid w:val="00B44928"/>
    <w:rsid w:val="00B44A85"/>
    <w:rsid w:val="00B44DCD"/>
    <w:rsid w:val="00B45EC6"/>
    <w:rsid w:val="00B4625E"/>
    <w:rsid w:val="00B47E05"/>
    <w:rsid w:val="00B47F5F"/>
    <w:rsid w:val="00B50974"/>
    <w:rsid w:val="00B54CE3"/>
    <w:rsid w:val="00B55C0E"/>
    <w:rsid w:val="00B55CFA"/>
    <w:rsid w:val="00B56816"/>
    <w:rsid w:val="00B61243"/>
    <w:rsid w:val="00B61EFF"/>
    <w:rsid w:val="00B62170"/>
    <w:rsid w:val="00B626E2"/>
    <w:rsid w:val="00B628C9"/>
    <w:rsid w:val="00B62D76"/>
    <w:rsid w:val="00B62FBC"/>
    <w:rsid w:val="00B64A84"/>
    <w:rsid w:val="00B6533C"/>
    <w:rsid w:val="00B65C9F"/>
    <w:rsid w:val="00B65FCC"/>
    <w:rsid w:val="00B6645F"/>
    <w:rsid w:val="00B672E7"/>
    <w:rsid w:val="00B675E5"/>
    <w:rsid w:val="00B7030E"/>
    <w:rsid w:val="00B70402"/>
    <w:rsid w:val="00B707B1"/>
    <w:rsid w:val="00B71164"/>
    <w:rsid w:val="00B71339"/>
    <w:rsid w:val="00B72327"/>
    <w:rsid w:val="00B72B68"/>
    <w:rsid w:val="00B73E04"/>
    <w:rsid w:val="00B73F27"/>
    <w:rsid w:val="00B745AF"/>
    <w:rsid w:val="00B75074"/>
    <w:rsid w:val="00B77873"/>
    <w:rsid w:val="00B77B1D"/>
    <w:rsid w:val="00B77B4B"/>
    <w:rsid w:val="00B826A0"/>
    <w:rsid w:val="00B8405C"/>
    <w:rsid w:val="00B84B50"/>
    <w:rsid w:val="00B84DDF"/>
    <w:rsid w:val="00B870AB"/>
    <w:rsid w:val="00B8777C"/>
    <w:rsid w:val="00B87827"/>
    <w:rsid w:val="00B87905"/>
    <w:rsid w:val="00B901DA"/>
    <w:rsid w:val="00B90E7E"/>
    <w:rsid w:val="00B91625"/>
    <w:rsid w:val="00B9285E"/>
    <w:rsid w:val="00B93503"/>
    <w:rsid w:val="00B94EB5"/>
    <w:rsid w:val="00B954B3"/>
    <w:rsid w:val="00B96CD7"/>
    <w:rsid w:val="00B97F3B"/>
    <w:rsid w:val="00BA0F57"/>
    <w:rsid w:val="00BA174B"/>
    <w:rsid w:val="00BA26B0"/>
    <w:rsid w:val="00BA3566"/>
    <w:rsid w:val="00BA38DF"/>
    <w:rsid w:val="00BA4109"/>
    <w:rsid w:val="00BA4711"/>
    <w:rsid w:val="00BA4DA6"/>
    <w:rsid w:val="00BA4F27"/>
    <w:rsid w:val="00BA54C1"/>
    <w:rsid w:val="00BA5CE0"/>
    <w:rsid w:val="00BA6F3A"/>
    <w:rsid w:val="00BB0230"/>
    <w:rsid w:val="00BB0275"/>
    <w:rsid w:val="00BB0370"/>
    <w:rsid w:val="00BB06AE"/>
    <w:rsid w:val="00BB0C5C"/>
    <w:rsid w:val="00BB102F"/>
    <w:rsid w:val="00BB154A"/>
    <w:rsid w:val="00BB1E03"/>
    <w:rsid w:val="00BB2CFC"/>
    <w:rsid w:val="00BB327A"/>
    <w:rsid w:val="00BB38EE"/>
    <w:rsid w:val="00BB497B"/>
    <w:rsid w:val="00BB51F3"/>
    <w:rsid w:val="00BB61FE"/>
    <w:rsid w:val="00BB7627"/>
    <w:rsid w:val="00BC06C1"/>
    <w:rsid w:val="00BC14AC"/>
    <w:rsid w:val="00BC2070"/>
    <w:rsid w:val="00BC32C9"/>
    <w:rsid w:val="00BC3AA1"/>
    <w:rsid w:val="00BC3CA4"/>
    <w:rsid w:val="00BC3CD8"/>
    <w:rsid w:val="00BC4B3C"/>
    <w:rsid w:val="00BC4BE7"/>
    <w:rsid w:val="00BC548E"/>
    <w:rsid w:val="00BC5567"/>
    <w:rsid w:val="00BC652D"/>
    <w:rsid w:val="00BC6582"/>
    <w:rsid w:val="00BC6DE8"/>
    <w:rsid w:val="00BC6FB2"/>
    <w:rsid w:val="00BC7079"/>
    <w:rsid w:val="00BC7090"/>
    <w:rsid w:val="00BC748B"/>
    <w:rsid w:val="00BC7CDC"/>
    <w:rsid w:val="00BD06B1"/>
    <w:rsid w:val="00BD1066"/>
    <w:rsid w:val="00BD13A5"/>
    <w:rsid w:val="00BD1454"/>
    <w:rsid w:val="00BD2655"/>
    <w:rsid w:val="00BD2E8F"/>
    <w:rsid w:val="00BD2F66"/>
    <w:rsid w:val="00BD306C"/>
    <w:rsid w:val="00BD3AE8"/>
    <w:rsid w:val="00BD6F79"/>
    <w:rsid w:val="00BD75DC"/>
    <w:rsid w:val="00BD79EE"/>
    <w:rsid w:val="00BE10A0"/>
    <w:rsid w:val="00BE156B"/>
    <w:rsid w:val="00BE3D42"/>
    <w:rsid w:val="00BE482E"/>
    <w:rsid w:val="00BE4A7F"/>
    <w:rsid w:val="00BE59B0"/>
    <w:rsid w:val="00BE5B9B"/>
    <w:rsid w:val="00BE5F10"/>
    <w:rsid w:val="00BE6BE1"/>
    <w:rsid w:val="00BF02B1"/>
    <w:rsid w:val="00BF2612"/>
    <w:rsid w:val="00BF3A01"/>
    <w:rsid w:val="00BF42A6"/>
    <w:rsid w:val="00BF4A96"/>
    <w:rsid w:val="00BF4C5B"/>
    <w:rsid w:val="00BF5749"/>
    <w:rsid w:val="00BF581C"/>
    <w:rsid w:val="00BF7171"/>
    <w:rsid w:val="00BF71AC"/>
    <w:rsid w:val="00BF7309"/>
    <w:rsid w:val="00BF77D0"/>
    <w:rsid w:val="00BF7FA3"/>
    <w:rsid w:val="00C00BF1"/>
    <w:rsid w:val="00C018F7"/>
    <w:rsid w:val="00C020C0"/>
    <w:rsid w:val="00C02144"/>
    <w:rsid w:val="00C02665"/>
    <w:rsid w:val="00C02E06"/>
    <w:rsid w:val="00C04780"/>
    <w:rsid w:val="00C047B5"/>
    <w:rsid w:val="00C04AA7"/>
    <w:rsid w:val="00C04AC6"/>
    <w:rsid w:val="00C05F71"/>
    <w:rsid w:val="00C06069"/>
    <w:rsid w:val="00C06427"/>
    <w:rsid w:val="00C069E6"/>
    <w:rsid w:val="00C07416"/>
    <w:rsid w:val="00C07E94"/>
    <w:rsid w:val="00C10177"/>
    <w:rsid w:val="00C11575"/>
    <w:rsid w:val="00C11588"/>
    <w:rsid w:val="00C12D3F"/>
    <w:rsid w:val="00C12E71"/>
    <w:rsid w:val="00C12F5D"/>
    <w:rsid w:val="00C13815"/>
    <w:rsid w:val="00C139D8"/>
    <w:rsid w:val="00C14BA4"/>
    <w:rsid w:val="00C1529B"/>
    <w:rsid w:val="00C162E2"/>
    <w:rsid w:val="00C1675C"/>
    <w:rsid w:val="00C16E40"/>
    <w:rsid w:val="00C17477"/>
    <w:rsid w:val="00C21103"/>
    <w:rsid w:val="00C217B2"/>
    <w:rsid w:val="00C21959"/>
    <w:rsid w:val="00C23AE8"/>
    <w:rsid w:val="00C2442D"/>
    <w:rsid w:val="00C25183"/>
    <w:rsid w:val="00C25E81"/>
    <w:rsid w:val="00C31185"/>
    <w:rsid w:val="00C31E28"/>
    <w:rsid w:val="00C32C47"/>
    <w:rsid w:val="00C34EDB"/>
    <w:rsid w:val="00C36389"/>
    <w:rsid w:val="00C36A39"/>
    <w:rsid w:val="00C400BA"/>
    <w:rsid w:val="00C40277"/>
    <w:rsid w:val="00C4027A"/>
    <w:rsid w:val="00C40336"/>
    <w:rsid w:val="00C405E7"/>
    <w:rsid w:val="00C40895"/>
    <w:rsid w:val="00C41017"/>
    <w:rsid w:val="00C41351"/>
    <w:rsid w:val="00C42260"/>
    <w:rsid w:val="00C437A2"/>
    <w:rsid w:val="00C4429A"/>
    <w:rsid w:val="00C446DB"/>
    <w:rsid w:val="00C4492C"/>
    <w:rsid w:val="00C45066"/>
    <w:rsid w:val="00C45359"/>
    <w:rsid w:val="00C453FE"/>
    <w:rsid w:val="00C459CE"/>
    <w:rsid w:val="00C45D80"/>
    <w:rsid w:val="00C46786"/>
    <w:rsid w:val="00C478C4"/>
    <w:rsid w:val="00C50159"/>
    <w:rsid w:val="00C50276"/>
    <w:rsid w:val="00C508A5"/>
    <w:rsid w:val="00C5163A"/>
    <w:rsid w:val="00C517D4"/>
    <w:rsid w:val="00C517E8"/>
    <w:rsid w:val="00C51981"/>
    <w:rsid w:val="00C521CD"/>
    <w:rsid w:val="00C5233F"/>
    <w:rsid w:val="00C52460"/>
    <w:rsid w:val="00C530F3"/>
    <w:rsid w:val="00C537E6"/>
    <w:rsid w:val="00C54664"/>
    <w:rsid w:val="00C55C5A"/>
    <w:rsid w:val="00C56B25"/>
    <w:rsid w:val="00C56B43"/>
    <w:rsid w:val="00C56CC1"/>
    <w:rsid w:val="00C578A9"/>
    <w:rsid w:val="00C57999"/>
    <w:rsid w:val="00C57F8A"/>
    <w:rsid w:val="00C603FC"/>
    <w:rsid w:val="00C605C1"/>
    <w:rsid w:val="00C60F38"/>
    <w:rsid w:val="00C62295"/>
    <w:rsid w:val="00C6293E"/>
    <w:rsid w:val="00C62964"/>
    <w:rsid w:val="00C6296A"/>
    <w:rsid w:val="00C62EFA"/>
    <w:rsid w:val="00C63B74"/>
    <w:rsid w:val="00C64605"/>
    <w:rsid w:val="00C65F46"/>
    <w:rsid w:val="00C66884"/>
    <w:rsid w:val="00C668CC"/>
    <w:rsid w:val="00C66FA3"/>
    <w:rsid w:val="00C67517"/>
    <w:rsid w:val="00C67561"/>
    <w:rsid w:val="00C7017F"/>
    <w:rsid w:val="00C705DE"/>
    <w:rsid w:val="00C70F41"/>
    <w:rsid w:val="00C71E32"/>
    <w:rsid w:val="00C72B5F"/>
    <w:rsid w:val="00C72CEC"/>
    <w:rsid w:val="00C72F11"/>
    <w:rsid w:val="00C74570"/>
    <w:rsid w:val="00C74BA3"/>
    <w:rsid w:val="00C7573F"/>
    <w:rsid w:val="00C75F39"/>
    <w:rsid w:val="00C75F7A"/>
    <w:rsid w:val="00C76251"/>
    <w:rsid w:val="00C76608"/>
    <w:rsid w:val="00C8188D"/>
    <w:rsid w:val="00C83561"/>
    <w:rsid w:val="00C83DBC"/>
    <w:rsid w:val="00C84742"/>
    <w:rsid w:val="00C84C1E"/>
    <w:rsid w:val="00C872E2"/>
    <w:rsid w:val="00C873C4"/>
    <w:rsid w:val="00C87FA7"/>
    <w:rsid w:val="00C903E3"/>
    <w:rsid w:val="00C9055F"/>
    <w:rsid w:val="00C9060B"/>
    <w:rsid w:val="00C90A53"/>
    <w:rsid w:val="00C90EA2"/>
    <w:rsid w:val="00C9122C"/>
    <w:rsid w:val="00C912C0"/>
    <w:rsid w:val="00C91341"/>
    <w:rsid w:val="00C92552"/>
    <w:rsid w:val="00C92CA9"/>
    <w:rsid w:val="00C9356D"/>
    <w:rsid w:val="00C9384F"/>
    <w:rsid w:val="00C94533"/>
    <w:rsid w:val="00C946BE"/>
    <w:rsid w:val="00C9471C"/>
    <w:rsid w:val="00C950A9"/>
    <w:rsid w:val="00C9579C"/>
    <w:rsid w:val="00C95AEE"/>
    <w:rsid w:val="00C96354"/>
    <w:rsid w:val="00CA0202"/>
    <w:rsid w:val="00CA0598"/>
    <w:rsid w:val="00CA18EA"/>
    <w:rsid w:val="00CA1D1E"/>
    <w:rsid w:val="00CA2A37"/>
    <w:rsid w:val="00CA312F"/>
    <w:rsid w:val="00CA3587"/>
    <w:rsid w:val="00CA3DF6"/>
    <w:rsid w:val="00CA4075"/>
    <w:rsid w:val="00CA47A9"/>
    <w:rsid w:val="00CA5DD3"/>
    <w:rsid w:val="00CA62AF"/>
    <w:rsid w:val="00CA651E"/>
    <w:rsid w:val="00CA6DD1"/>
    <w:rsid w:val="00CA7713"/>
    <w:rsid w:val="00CB0071"/>
    <w:rsid w:val="00CB0695"/>
    <w:rsid w:val="00CB353C"/>
    <w:rsid w:val="00CB3E57"/>
    <w:rsid w:val="00CB4C77"/>
    <w:rsid w:val="00CB4DB1"/>
    <w:rsid w:val="00CB5759"/>
    <w:rsid w:val="00CB5EDD"/>
    <w:rsid w:val="00CB6225"/>
    <w:rsid w:val="00CB73E9"/>
    <w:rsid w:val="00CB7513"/>
    <w:rsid w:val="00CB7638"/>
    <w:rsid w:val="00CB78DA"/>
    <w:rsid w:val="00CB7B01"/>
    <w:rsid w:val="00CB7E0B"/>
    <w:rsid w:val="00CC02AC"/>
    <w:rsid w:val="00CC0637"/>
    <w:rsid w:val="00CC0943"/>
    <w:rsid w:val="00CC10BB"/>
    <w:rsid w:val="00CC12C1"/>
    <w:rsid w:val="00CC1558"/>
    <w:rsid w:val="00CC27B9"/>
    <w:rsid w:val="00CC2CDA"/>
    <w:rsid w:val="00CC2F46"/>
    <w:rsid w:val="00CC3E26"/>
    <w:rsid w:val="00CC442D"/>
    <w:rsid w:val="00CC46AA"/>
    <w:rsid w:val="00CC5BF2"/>
    <w:rsid w:val="00CC6E65"/>
    <w:rsid w:val="00CC71C2"/>
    <w:rsid w:val="00CC7B8A"/>
    <w:rsid w:val="00CD017F"/>
    <w:rsid w:val="00CD0944"/>
    <w:rsid w:val="00CD0C44"/>
    <w:rsid w:val="00CD1B0E"/>
    <w:rsid w:val="00CD2003"/>
    <w:rsid w:val="00CD407B"/>
    <w:rsid w:val="00CD57B5"/>
    <w:rsid w:val="00CD684D"/>
    <w:rsid w:val="00CE0965"/>
    <w:rsid w:val="00CE0B58"/>
    <w:rsid w:val="00CE0D3F"/>
    <w:rsid w:val="00CE1020"/>
    <w:rsid w:val="00CE2972"/>
    <w:rsid w:val="00CE3695"/>
    <w:rsid w:val="00CE3F75"/>
    <w:rsid w:val="00CE4AC4"/>
    <w:rsid w:val="00CE4B3A"/>
    <w:rsid w:val="00CE4C3D"/>
    <w:rsid w:val="00CE5314"/>
    <w:rsid w:val="00CE553F"/>
    <w:rsid w:val="00CE5860"/>
    <w:rsid w:val="00CE5C86"/>
    <w:rsid w:val="00CE69AC"/>
    <w:rsid w:val="00CE7B32"/>
    <w:rsid w:val="00CF09D9"/>
    <w:rsid w:val="00CF2D1B"/>
    <w:rsid w:val="00CF2FD1"/>
    <w:rsid w:val="00CF3342"/>
    <w:rsid w:val="00CF3C03"/>
    <w:rsid w:val="00CF5210"/>
    <w:rsid w:val="00CF5303"/>
    <w:rsid w:val="00CF5574"/>
    <w:rsid w:val="00CF5650"/>
    <w:rsid w:val="00CF5F7D"/>
    <w:rsid w:val="00CF6434"/>
    <w:rsid w:val="00CF692A"/>
    <w:rsid w:val="00CF75CE"/>
    <w:rsid w:val="00CF78ED"/>
    <w:rsid w:val="00D00054"/>
    <w:rsid w:val="00D00E62"/>
    <w:rsid w:val="00D013F8"/>
    <w:rsid w:val="00D024B5"/>
    <w:rsid w:val="00D02E97"/>
    <w:rsid w:val="00D0300D"/>
    <w:rsid w:val="00D03601"/>
    <w:rsid w:val="00D036FB"/>
    <w:rsid w:val="00D04F17"/>
    <w:rsid w:val="00D0540A"/>
    <w:rsid w:val="00D055D4"/>
    <w:rsid w:val="00D0571E"/>
    <w:rsid w:val="00D05937"/>
    <w:rsid w:val="00D05F60"/>
    <w:rsid w:val="00D07572"/>
    <w:rsid w:val="00D07A22"/>
    <w:rsid w:val="00D07CF9"/>
    <w:rsid w:val="00D1088E"/>
    <w:rsid w:val="00D109FB"/>
    <w:rsid w:val="00D10A2B"/>
    <w:rsid w:val="00D112EA"/>
    <w:rsid w:val="00D1184A"/>
    <w:rsid w:val="00D118D5"/>
    <w:rsid w:val="00D11936"/>
    <w:rsid w:val="00D1212D"/>
    <w:rsid w:val="00D1427D"/>
    <w:rsid w:val="00D15660"/>
    <w:rsid w:val="00D15A17"/>
    <w:rsid w:val="00D15CC5"/>
    <w:rsid w:val="00D16F48"/>
    <w:rsid w:val="00D17A8C"/>
    <w:rsid w:val="00D20016"/>
    <w:rsid w:val="00D20361"/>
    <w:rsid w:val="00D20AB3"/>
    <w:rsid w:val="00D21FCD"/>
    <w:rsid w:val="00D22C22"/>
    <w:rsid w:val="00D23554"/>
    <w:rsid w:val="00D23BF4"/>
    <w:rsid w:val="00D24255"/>
    <w:rsid w:val="00D250C9"/>
    <w:rsid w:val="00D25CDC"/>
    <w:rsid w:val="00D25E77"/>
    <w:rsid w:val="00D25FF4"/>
    <w:rsid w:val="00D26283"/>
    <w:rsid w:val="00D268CB"/>
    <w:rsid w:val="00D277F5"/>
    <w:rsid w:val="00D279D7"/>
    <w:rsid w:val="00D304F5"/>
    <w:rsid w:val="00D3061F"/>
    <w:rsid w:val="00D31355"/>
    <w:rsid w:val="00D31438"/>
    <w:rsid w:val="00D3147A"/>
    <w:rsid w:val="00D31926"/>
    <w:rsid w:val="00D32706"/>
    <w:rsid w:val="00D328F9"/>
    <w:rsid w:val="00D32C82"/>
    <w:rsid w:val="00D33387"/>
    <w:rsid w:val="00D3368E"/>
    <w:rsid w:val="00D33CF3"/>
    <w:rsid w:val="00D353E8"/>
    <w:rsid w:val="00D35437"/>
    <w:rsid w:val="00D367C1"/>
    <w:rsid w:val="00D369AC"/>
    <w:rsid w:val="00D36C30"/>
    <w:rsid w:val="00D36C3B"/>
    <w:rsid w:val="00D37E2C"/>
    <w:rsid w:val="00D40689"/>
    <w:rsid w:val="00D40833"/>
    <w:rsid w:val="00D4169E"/>
    <w:rsid w:val="00D4248B"/>
    <w:rsid w:val="00D4481E"/>
    <w:rsid w:val="00D44DC5"/>
    <w:rsid w:val="00D461D1"/>
    <w:rsid w:val="00D46529"/>
    <w:rsid w:val="00D46932"/>
    <w:rsid w:val="00D46B98"/>
    <w:rsid w:val="00D46FA6"/>
    <w:rsid w:val="00D47F87"/>
    <w:rsid w:val="00D50036"/>
    <w:rsid w:val="00D5042B"/>
    <w:rsid w:val="00D519F5"/>
    <w:rsid w:val="00D51AAB"/>
    <w:rsid w:val="00D51DCD"/>
    <w:rsid w:val="00D52C7C"/>
    <w:rsid w:val="00D52D8A"/>
    <w:rsid w:val="00D53A21"/>
    <w:rsid w:val="00D540E8"/>
    <w:rsid w:val="00D548F2"/>
    <w:rsid w:val="00D54A70"/>
    <w:rsid w:val="00D55031"/>
    <w:rsid w:val="00D5582D"/>
    <w:rsid w:val="00D55C88"/>
    <w:rsid w:val="00D55EB1"/>
    <w:rsid w:val="00D562FA"/>
    <w:rsid w:val="00D57F68"/>
    <w:rsid w:val="00D601CF"/>
    <w:rsid w:val="00D60519"/>
    <w:rsid w:val="00D60CE7"/>
    <w:rsid w:val="00D60ED1"/>
    <w:rsid w:val="00D611DE"/>
    <w:rsid w:val="00D61243"/>
    <w:rsid w:val="00D6137D"/>
    <w:rsid w:val="00D61A02"/>
    <w:rsid w:val="00D62143"/>
    <w:rsid w:val="00D64C52"/>
    <w:rsid w:val="00D67475"/>
    <w:rsid w:val="00D700F0"/>
    <w:rsid w:val="00D7067C"/>
    <w:rsid w:val="00D7078F"/>
    <w:rsid w:val="00D70DC5"/>
    <w:rsid w:val="00D71BF0"/>
    <w:rsid w:val="00D71E8A"/>
    <w:rsid w:val="00D7214F"/>
    <w:rsid w:val="00D7253F"/>
    <w:rsid w:val="00D729BD"/>
    <w:rsid w:val="00D7455E"/>
    <w:rsid w:val="00D74B5A"/>
    <w:rsid w:val="00D74D92"/>
    <w:rsid w:val="00D74F68"/>
    <w:rsid w:val="00D75251"/>
    <w:rsid w:val="00D76AFC"/>
    <w:rsid w:val="00D76CFB"/>
    <w:rsid w:val="00D773A7"/>
    <w:rsid w:val="00D773DE"/>
    <w:rsid w:val="00D77652"/>
    <w:rsid w:val="00D8089B"/>
    <w:rsid w:val="00D80A36"/>
    <w:rsid w:val="00D80AF3"/>
    <w:rsid w:val="00D82950"/>
    <w:rsid w:val="00D82EB0"/>
    <w:rsid w:val="00D83554"/>
    <w:rsid w:val="00D83EA2"/>
    <w:rsid w:val="00D853B0"/>
    <w:rsid w:val="00D8575A"/>
    <w:rsid w:val="00D85A3B"/>
    <w:rsid w:val="00D87496"/>
    <w:rsid w:val="00D8766A"/>
    <w:rsid w:val="00D87F3E"/>
    <w:rsid w:val="00D9051D"/>
    <w:rsid w:val="00D90696"/>
    <w:rsid w:val="00D9105E"/>
    <w:rsid w:val="00D91BDF"/>
    <w:rsid w:val="00D940CA"/>
    <w:rsid w:val="00D95F82"/>
    <w:rsid w:val="00D96E3D"/>
    <w:rsid w:val="00D97794"/>
    <w:rsid w:val="00D97930"/>
    <w:rsid w:val="00DA2EF0"/>
    <w:rsid w:val="00DA2FB5"/>
    <w:rsid w:val="00DA32FB"/>
    <w:rsid w:val="00DA344A"/>
    <w:rsid w:val="00DA3E1C"/>
    <w:rsid w:val="00DA41EC"/>
    <w:rsid w:val="00DA4E56"/>
    <w:rsid w:val="00DA5461"/>
    <w:rsid w:val="00DA586A"/>
    <w:rsid w:val="00DA5952"/>
    <w:rsid w:val="00DA6D5F"/>
    <w:rsid w:val="00DA74FC"/>
    <w:rsid w:val="00DB0783"/>
    <w:rsid w:val="00DB113B"/>
    <w:rsid w:val="00DB168E"/>
    <w:rsid w:val="00DB1A6F"/>
    <w:rsid w:val="00DB1CED"/>
    <w:rsid w:val="00DB3C47"/>
    <w:rsid w:val="00DB4297"/>
    <w:rsid w:val="00DB520B"/>
    <w:rsid w:val="00DB53E4"/>
    <w:rsid w:val="00DB550F"/>
    <w:rsid w:val="00DB55BD"/>
    <w:rsid w:val="00DB5E88"/>
    <w:rsid w:val="00DB61C4"/>
    <w:rsid w:val="00DB62A9"/>
    <w:rsid w:val="00DB63F7"/>
    <w:rsid w:val="00DB6DC4"/>
    <w:rsid w:val="00DC0194"/>
    <w:rsid w:val="00DC0356"/>
    <w:rsid w:val="00DC17EF"/>
    <w:rsid w:val="00DC1CC5"/>
    <w:rsid w:val="00DC1D65"/>
    <w:rsid w:val="00DC1EA9"/>
    <w:rsid w:val="00DC33E5"/>
    <w:rsid w:val="00DC387A"/>
    <w:rsid w:val="00DC484B"/>
    <w:rsid w:val="00DC4863"/>
    <w:rsid w:val="00DC5F6D"/>
    <w:rsid w:val="00DC6AAC"/>
    <w:rsid w:val="00DC7CF3"/>
    <w:rsid w:val="00DD0FDA"/>
    <w:rsid w:val="00DD1186"/>
    <w:rsid w:val="00DD142D"/>
    <w:rsid w:val="00DD1A76"/>
    <w:rsid w:val="00DD25C7"/>
    <w:rsid w:val="00DD2C37"/>
    <w:rsid w:val="00DD300C"/>
    <w:rsid w:val="00DD3AF5"/>
    <w:rsid w:val="00DD6363"/>
    <w:rsid w:val="00DD682B"/>
    <w:rsid w:val="00DD7796"/>
    <w:rsid w:val="00DE03E4"/>
    <w:rsid w:val="00DE0A32"/>
    <w:rsid w:val="00DE1BCD"/>
    <w:rsid w:val="00DE2003"/>
    <w:rsid w:val="00DE22C8"/>
    <w:rsid w:val="00DE235F"/>
    <w:rsid w:val="00DE2C84"/>
    <w:rsid w:val="00DE2F29"/>
    <w:rsid w:val="00DE3B3C"/>
    <w:rsid w:val="00DE4126"/>
    <w:rsid w:val="00DE46FB"/>
    <w:rsid w:val="00DE5095"/>
    <w:rsid w:val="00DE71BE"/>
    <w:rsid w:val="00DF0313"/>
    <w:rsid w:val="00DF093C"/>
    <w:rsid w:val="00DF0C30"/>
    <w:rsid w:val="00DF0C8C"/>
    <w:rsid w:val="00DF1D0B"/>
    <w:rsid w:val="00DF432C"/>
    <w:rsid w:val="00DF4B6F"/>
    <w:rsid w:val="00DF5588"/>
    <w:rsid w:val="00DF60E5"/>
    <w:rsid w:val="00DF6704"/>
    <w:rsid w:val="00DF72D8"/>
    <w:rsid w:val="00DF7856"/>
    <w:rsid w:val="00E00A2C"/>
    <w:rsid w:val="00E01C25"/>
    <w:rsid w:val="00E027AD"/>
    <w:rsid w:val="00E02CBF"/>
    <w:rsid w:val="00E03BD4"/>
    <w:rsid w:val="00E04A9F"/>
    <w:rsid w:val="00E05DA9"/>
    <w:rsid w:val="00E06F3C"/>
    <w:rsid w:val="00E07250"/>
    <w:rsid w:val="00E0751E"/>
    <w:rsid w:val="00E10168"/>
    <w:rsid w:val="00E10315"/>
    <w:rsid w:val="00E10A9D"/>
    <w:rsid w:val="00E10D35"/>
    <w:rsid w:val="00E119ED"/>
    <w:rsid w:val="00E120A3"/>
    <w:rsid w:val="00E121C1"/>
    <w:rsid w:val="00E12427"/>
    <w:rsid w:val="00E12CB2"/>
    <w:rsid w:val="00E12E0A"/>
    <w:rsid w:val="00E14CFD"/>
    <w:rsid w:val="00E15799"/>
    <w:rsid w:val="00E1622D"/>
    <w:rsid w:val="00E1715C"/>
    <w:rsid w:val="00E218DF"/>
    <w:rsid w:val="00E21FE7"/>
    <w:rsid w:val="00E22B0D"/>
    <w:rsid w:val="00E2325C"/>
    <w:rsid w:val="00E23D0E"/>
    <w:rsid w:val="00E25168"/>
    <w:rsid w:val="00E25898"/>
    <w:rsid w:val="00E27084"/>
    <w:rsid w:val="00E273A5"/>
    <w:rsid w:val="00E27FFD"/>
    <w:rsid w:val="00E30387"/>
    <w:rsid w:val="00E3073B"/>
    <w:rsid w:val="00E308DB"/>
    <w:rsid w:val="00E30F79"/>
    <w:rsid w:val="00E317C2"/>
    <w:rsid w:val="00E31A76"/>
    <w:rsid w:val="00E31F98"/>
    <w:rsid w:val="00E321BA"/>
    <w:rsid w:val="00E32325"/>
    <w:rsid w:val="00E32CBC"/>
    <w:rsid w:val="00E34209"/>
    <w:rsid w:val="00E347A1"/>
    <w:rsid w:val="00E34EEC"/>
    <w:rsid w:val="00E375D9"/>
    <w:rsid w:val="00E37C80"/>
    <w:rsid w:val="00E40668"/>
    <w:rsid w:val="00E4145A"/>
    <w:rsid w:val="00E41A42"/>
    <w:rsid w:val="00E41C23"/>
    <w:rsid w:val="00E42534"/>
    <w:rsid w:val="00E44346"/>
    <w:rsid w:val="00E46662"/>
    <w:rsid w:val="00E46A5A"/>
    <w:rsid w:val="00E47890"/>
    <w:rsid w:val="00E50ADE"/>
    <w:rsid w:val="00E51CDC"/>
    <w:rsid w:val="00E524AB"/>
    <w:rsid w:val="00E5286E"/>
    <w:rsid w:val="00E530B6"/>
    <w:rsid w:val="00E53159"/>
    <w:rsid w:val="00E531EC"/>
    <w:rsid w:val="00E5371B"/>
    <w:rsid w:val="00E558D2"/>
    <w:rsid w:val="00E55F99"/>
    <w:rsid w:val="00E60330"/>
    <w:rsid w:val="00E609E5"/>
    <w:rsid w:val="00E61106"/>
    <w:rsid w:val="00E612FA"/>
    <w:rsid w:val="00E61581"/>
    <w:rsid w:val="00E619B0"/>
    <w:rsid w:val="00E61C33"/>
    <w:rsid w:val="00E624D0"/>
    <w:rsid w:val="00E6251D"/>
    <w:rsid w:val="00E625BC"/>
    <w:rsid w:val="00E6325D"/>
    <w:rsid w:val="00E63348"/>
    <w:rsid w:val="00E63A0B"/>
    <w:rsid w:val="00E6459F"/>
    <w:rsid w:val="00E65904"/>
    <w:rsid w:val="00E659ED"/>
    <w:rsid w:val="00E65FFF"/>
    <w:rsid w:val="00E66395"/>
    <w:rsid w:val="00E66BC3"/>
    <w:rsid w:val="00E6718D"/>
    <w:rsid w:val="00E703B2"/>
    <w:rsid w:val="00E70605"/>
    <w:rsid w:val="00E72286"/>
    <w:rsid w:val="00E724D2"/>
    <w:rsid w:val="00E73F45"/>
    <w:rsid w:val="00E7579B"/>
    <w:rsid w:val="00E76789"/>
    <w:rsid w:val="00E76BA0"/>
    <w:rsid w:val="00E77092"/>
    <w:rsid w:val="00E77F9E"/>
    <w:rsid w:val="00E8001D"/>
    <w:rsid w:val="00E812C9"/>
    <w:rsid w:val="00E829A6"/>
    <w:rsid w:val="00E844D6"/>
    <w:rsid w:val="00E855C2"/>
    <w:rsid w:val="00E85DA5"/>
    <w:rsid w:val="00E86264"/>
    <w:rsid w:val="00E8745F"/>
    <w:rsid w:val="00E87ABD"/>
    <w:rsid w:val="00E90782"/>
    <w:rsid w:val="00E914A6"/>
    <w:rsid w:val="00E91B11"/>
    <w:rsid w:val="00E91B2C"/>
    <w:rsid w:val="00E922BC"/>
    <w:rsid w:val="00E92809"/>
    <w:rsid w:val="00E94088"/>
    <w:rsid w:val="00E94887"/>
    <w:rsid w:val="00E95067"/>
    <w:rsid w:val="00E95AFC"/>
    <w:rsid w:val="00E95B10"/>
    <w:rsid w:val="00E96647"/>
    <w:rsid w:val="00E96A27"/>
    <w:rsid w:val="00E97BD6"/>
    <w:rsid w:val="00EA0302"/>
    <w:rsid w:val="00EA03D6"/>
    <w:rsid w:val="00EA13DE"/>
    <w:rsid w:val="00EA250A"/>
    <w:rsid w:val="00EA2BE7"/>
    <w:rsid w:val="00EA32F4"/>
    <w:rsid w:val="00EA399F"/>
    <w:rsid w:val="00EA3A3C"/>
    <w:rsid w:val="00EA3A70"/>
    <w:rsid w:val="00EA3FB9"/>
    <w:rsid w:val="00EA403D"/>
    <w:rsid w:val="00EA44E4"/>
    <w:rsid w:val="00EA5424"/>
    <w:rsid w:val="00EA5AA4"/>
    <w:rsid w:val="00EA64B0"/>
    <w:rsid w:val="00EA7C41"/>
    <w:rsid w:val="00EB0400"/>
    <w:rsid w:val="00EB207C"/>
    <w:rsid w:val="00EB2343"/>
    <w:rsid w:val="00EB2C71"/>
    <w:rsid w:val="00EB2FEB"/>
    <w:rsid w:val="00EB3CE5"/>
    <w:rsid w:val="00EB5600"/>
    <w:rsid w:val="00EB610E"/>
    <w:rsid w:val="00EB6161"/>
    <w:rsid w:val="00EB632D"/>
    <w:rsid w:val="00EB6E84"/>
    <w:rsid w:val="00EB74F5"/>
    <w:rsid w:val="00EB7A64"/>
    <w:rsid w:val="00EB7C00"/>
    <w:rsid w:val="00EC03F4"/>
    <w:rsid w:val="00EC05CA"/>
    <w:rsid w:val="00EC07C0"/>
    <w:rsid w:val="00EC0878"/>
    <w:rsid w:val="00EC0B3A"/>
    <w:rsid w:val="00EC10C5"/>
    <w:rsid w:val="00EC148B"/>
    <w:rsid w:val="00EC2517"/>
    <w:rsid w:val="00EC266F"/>
    <w:rsid w:val="00EC3BFA"/>
    <w:rsid w:val="00EC46A9"/>
    <w:rsid w:val="00EC58B7"/>
    <w:rsid w:val="00EC5A3F"/>
    <w:rsid w:val="00EC73A7"/>
    <w:rsid w:val="00EC755D"/>
    <w:rsid w:val="00ED0220"/>
    <w:rsid w:val="00ED161F"/>
    <w:rsid w:val="00ED1D68"/>
    <w:rsid w:val="00ED272A"/>
    <w:rsid w:val="00ED2885"/>
    <w:rsid w:val="00ED2F83"/>
    <w:rsid w:val="00ED3BFD"/>
    <w:rsid w:val="00ED452C"/>
    <w:rsid w:val="00ED4DBE"/>
    <w:rsid w:val="00ED5549"/>
    <w:rsid w:val="00ED563D"/>
    <w:rsid w:val="00ED5D02"/>
    <w:rsid w:val="00ED6415"/>
    <w:rsid w:val="00ED6789"/>
    <w:rsid w:val="00ED6930"/>
    <w:rsid w:val="00ED6934"/>
    <w:rsid w:val="00ED799E"/>
    <w:rsid w:val="00ED7BA1"/>
    <w:rsid w:val="00EE0384"/>
    <w:rsid w:val="00EE12C1"/>
    <w:rsid w:val="00EE1AD3"/>
    <w:rsid w:val="00EE22A2"/>
    <w:rsid w:val="00EE341F"/>
    <w:rsid w:val="00EE3508"/>
    <w:rsid w:val="00EE3883"/>
    <w:rsid w:val="00EE3F9E"/>
    <w:rsid w:val="00EE4776"/>
    <w:rsid w:val="00EE48CA"/>
    <w:rsid w:val="00EE4948"/>
    <w:rsid w:val="00EE4B03"/>
    <w:rsid w:val="00EE54F7"/>
    <w:rsid w:val="00EE662C"/>
    <w:rsid w:val="00EE6AEB"/>
    <w:rsid w:val="00EE733A"/>
    <w:rsid w:val="00EE7628"/>
    <w:rsid w:val="00EE7DE6"/>
    <w:rsid w:val="00EF063A"/>
    <w:rsid w:val="00EF07D9"/>
    <w:rsid w:val="00EF1ACF"/>
    <w:rsid w:val="00EF2366"/>
    <w:rsid w:val="00EF30AE"/>
    <w:rsid w:val="00EF38EA"/>
    <w:rsid w:val="00EF4638"/>
    <w:rsid w:val="00EF4E89"/>
    <w:rsid w:val="00EF4EE2"/>
    <w:rsid w:val="00EF5069"/>
    <w:rsid w:val="00EF556E"/>
    <w:rsid w:val="00EF5790"/>
    <w:rsid w:val="00EF6798"/>
    <w:rsid w:val="00EF6875"/>
    <w:rsid w:val="00EF7E43"/>
    <w:rsid w:val="00F03846"/>
    <w:rsid w:val="00F03EA4"/>
    <w:rsid w:val="00F0492E"/>
    <w:rsid w:val="00F0497D"/>
    <w:rsid w:val="00F04EC6"/>
    <w:rsid w:val="00F0522C"/>
    <w:rsid w:val="00F05451"/>
    <w:rsid w:val="00F0591B"/>
    <w:rsid w:val="00F0745D"/>
    <w:rsid w:val="00F074ED"/>
    <w:rsid w:val="00F07702"/>
    <w:rsid w:val="00F1059D"/>
    <w:rsid w:val="00F10A84"/>
    <w:rsid w:val="00F12A35"/>
    <w:rsid w:val="00F12BBF"/>
    <w:rsid w:val="00F12D20"/>
    <w:rsid w:val="00F131E7"/>
    <w:rsid w:val="00F13788"/>
    <w:rsid w:val="00F1488A"/>
    <w:rsid w:val="00F15A5D"/>
    <w:rsid w:val="00F16F53"/>
    <w:rsid w:val="00F17BB4"/>
    <w:rsid w:val="00F17D70"/>
    <w:rsid w:val="00F20554"/>
    <w:rsid w:val="00F20C53"/>
    <w:rsid w:val="00F217D6"/>
    <w:rsid w:val="00F2270B"/>
    <w:rsid w:val="00F23513"/>
    <w:rsid w:val="00F23A0B"/>
    <w:rsid w:val="00F23F7F"/>
    <w:rsid w:val="00F2435D"/>
    <w:rsid w:val="00F25162"/>
    <w:rsid w:val="00F25925"/>
    <w:rsid w:val="00F25A60"/>
    <w:rsid w:val="00F26388"/>
    <w:rsid w:val="00F26C2E"/>
    <w:rsid w:val="00F272BA"/>
    <w:rsid w:val="00F27E8B"/>
    <w:rsid w:val="00F308FF"/>
    <w:rsid w:val="00F30E28"/>
    <w:rsid w:val="00F31465"/>
    <w:rsid w:val="00F31CB8"/>
    <w:rsid w:val="00F33053"/>
    <w:rsid w:val="00F33907"/>
    <w:rsid w:val="00F33CF1"/>
    <w:rsid w:val="00F348AD"/>
    <w:rsid w:val="00F36178"/>
    <w:rsid w:val="00F36408"/>
    <w:rsid w:val="00F36795"/>
    <w:rsid w:val="00F3688B"/>
    <w:rsid w:val="00F37F2B"/>
    <w:rsid w:val="00F4071B"/>
    <w:rsid w:val="00F40B91"/>
    <w:rsid w:val="00F40BBD"/>
    <w:rsid w:val="00F41241"/>
    <w:rsid w:val="00F435FD"/>
    <w:rsid w:val="00F452E7"/>
    <w:rsid w:val="00F45BDE"/>
    <w:rsid w:val="00F46048"/>
    <w:rsid w:val="00F466FB"/>
    <w:rsid w:val="00F50F82"/>
    <w:rsid w:val="00F51336"/>
    <w:rsid w:val="00F516C5"/>
    <w:rsid w:val="00F524CE"/>
    <w:rsid w:val="00F52E1B"/>
    <w:rsid w:val="00F530E1"/>
    <w:rsid w:val="00F531E1"/>
    <w:rsid w:val="00F53612"/>
    <w:rsid w:val="00F5423A"/>
    <w:rsid w:val="00F54457"/>
    <w:rsid w:val="00F54D63"/>
    <w:rsid w:val="00F55895"/>
    <w:rsid w:val="00F562B7"/>
    <w:rsid w:val="00F56578"/>
    <w:rsid w:val="00F57360"/>
    <w:rsid w:val="00F576E1"/>
    <w:rsid w:val="00F57F84"/>
    <w:rsid w:val="00F600D3"/>
    <w:rsid w:val="00F60989"/>
    <w:rsid w:val="00F61A01"/>
    <w:rsid w:val="00F61C19"/>
    <w:rsid w:val="00F62B7F"/>
    <w:rsid w:val="00F62F73"/>
    <w:rsid w:val="00F637A1"/>
    <w:rsid w:val="00F639C0"/>
    <w:rsid w:val="00F64CED"/>
    <w:rsid w:val="00F64E38"/>
    <w:rsid w:val="00F65882"/>
    <w:rsid w:val="00F65974"/>
    <w:rsid w:val="00F65ACA"/>
    <w:rsid w:val="00F662D6"/>
    <w:rsid w:val="00F6641F"/>
    <w:rsid w:val="00F670DA"/>
    <w:rsid w:val="00F67D0A"/>
    <w:rsid w:val="00F70006"/>
    <w:rsid w:val="00F70768"/>
    <w:rsid w:val="00F70E05"/>
    <w:rsid w:val="00F71555"/>
    <w:rsid w:val="00F71602"/>
    <w:rsid w:val="00F73431"/>
    <w:rsid w:val="00F74548"/>
    <w:rsid w:val="00F74991"/>
    <w:rsid w:val="00F74D4F"/>
    <w:rsid w:val="00F7555A"/>
    <w:rsid w:val="00F75C01"/>
    <w:rsid w:val="00F760E0"/>
    <w:rsid w:val="00F7711B"/>
    <w:rsid w:val="00F77F93"/>
    <w:rsid w:val="00F81A57"/>
    <w:rsid w:val="00F82E20"/>
    <w:rsid w:val="00F83A54"/>
    <w:rsid w:val="00F84849"/>
    <w:rsid w:val="00F85EFA"/>
    <w:rsid w:val="00F86B8D"/>
    <w:rsid w:val="00F87220"/>
    <w:rsid w:val="00F87466"/>
    <w:rsid w:val="00F874B8"/>
    <w:rsid w:val="00F87814"/>
    <w:rsid w:val="00F87966"/>
    <w:rsid w:val="00F90538"/>
    <w:rsid w:val="00F91543"/>
    <w:rsid w:val="00F91932"/>
    <w:rsid w:val="00F91ADE"/>
    <w:rsid w:val="00F91F80"/>
    <w:rsid w:val="00F92177"/>
    <w:rsid w:val="00F926E7"/>
    <w:rsid w:val="00F947D0"/>
    <w:rsid w:val="00F949ED"/>
    <w:rsid w:val="00F94D02"/>
    <w:rsid w:val="00F95470"/>
    <w:rsid w:val="00F95786"/>
    <w:rsid w:val="00F95F38"/>
    <w:rsid w:val="00F95F85"/>
    <w:rsid w:val="00F9649D"/>
    <w:rsid w:val="00FA0324"/>
    <w:rsid w:val="00FA0D5F"/>
    <w:rsid w:val="00FA0F51"/>
    <w:rsid w:val="00FA118D"/>
    <w:rsid w:val="00FA1ABE"/>
    <w:rsid w:val="00FA1B81"/>
    <w:rsid w:val="00FA2345"/>
    <w:rsid w:val="00FA26C9"/>
    <w:rsid w:val="00FA515C"/>
    <w:rsid w:val="00FA565C"/>
    <w:rsid w:val="00FA5978"/>
    <w:rsid w:val="00FA5F33"/>
    <w:rsid w:val="00FA5FCB"/>
    <w:rsid w:val="00FA6635"/>
    <w:rsid w:val="00FA66FD"/>
    <w:rsid w:val="00FA67F9"/>
    <w:rsid w:val="00FB1AE0"/>
    <w:rsid w:val="00FB1B58"/>
    <w:rsid w:val="00FB21F4"/>
    <w:rsid w:val="00FB2EC8"/>
    <w:rsid w:val="00FB4CF1"/>
    <w:rsid w:val="00FB6CA0"/>
    <w:rsid w:val="00FB7148"/>
    <w:rsid w:val="00FB7277"/>
    <w:rsid w:val="00FB7433"/>
    <w:rsid w:val="00FC0B9B"/>
    <w:rsid w:val="00FC1064"/>
    <w:rsid w:val="00FC12D4"/>
    <w:rsid w:val="00FC15D0"/>
    <w:rsid w:val="00FC1659"/>
    <w:rsid w:val="00FC243F"/>
    <w:rsid w:val="00FC3A12"/>
    <w:rsid w:val="00FC457B"/>
    <w:rsid w:val="00FC4B56"/>
    <w:rsid w:val="00FC5B50"/>
    <w:rsid w:val="00FC6B36"/>
    <w:rsid w:val="00FC6D73"/>
    <w:rsid w:val="00FC72C1"/>
    <w:rsid w:val="00FC739B"/>
    <w:rsid w:val="00FC74CF"/>
    <w:rsid w:val="00FD129C"/>
    <w:rsid w:val="00FD1C88"/>
    <w:rsid w:val="00FD1DE5"/>
    <w:rsid w:val="00FD1F27"/>
    <w:rsid w:val="00FD2A13"/>
    <w:rsid w:val="00FD2FB5"/>
    <w:rsid w:val="00FD367E"/>
    <w:rsid w:val="00FD495B"/>
    <w:rsid w:val="00FD4AAE"/>
    <w:rsid w:val="00FD570F"/>
    <w:rsid w:val="00FD5C76"/>
    <w:rsid w:val="00FD73F2"/>
    <w:rsid w:val="00FD7B14"/>
    <w:rsid w:val="00FE016C"/>
    <w:rsid w:val="00FE147A"/>
    <w:rsid w:val="00FE1487"/>
    <w:rsid w:val="00FE1D09"/>
    <w:rsid w:val="00FE41CA"/>
    <w:rsid w:val="00FE439B"/>
    <w:rsid w:val="00FE5644"/>
    <w:rsid w:val="00FE68E8"/>
    <w:rsid w:val="00FE6936"/>
    <w:rsid w:val="00FE6A43"/>
    <w:rsid w:val="00FE766F"/>
    <w:rsid w:val="00FF023B"/>
    <w:rsid w:val="00FF088F"/>
    <w:rsid w:val="00FF0CFD"/>
    <w:rsid w:val="00FF0DF8"/>
    <w:rsid w:val="00FF1155"/>
    <w:rsid w:val="00FF21EC"/>
    <w:rsid w:val="00FF287C"/>
    <w:rsid w:val="00FF47CD"/>
    <w:rsid w:val="00FF585C"/>
    <w:rsid w:val="00FF5B20"/>
    <w:rsid w:val="00FF6799"/>
    <w:rsid w:val="00FF7514"/>
    <w:rsid w:val="00FF7F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lsdException w:name="heading 4" w:uiPriority="9"/>
    <w:lsdException w:name="heading 5" w:uiPriority="9"/>
    <w:lsdException w:name="heading 6" w:uiPriority="9"/>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locked="1" w:uiPriority="35" w:qFormat="1"/>
    <w:lsdException w:name="annotation reference" w:uiPriority="0"/>
    <w:lsdException w:name="page number" w:uiPriority="0"/>
    <w:lsdException w:name="Title" w:semiHidden="0" w:uiPriority="10" w:unhideWhenUsed="0"/>
    <w:lsdException w:name="Default Paragraph Font" w:uiPriority="1"/>
    <w:lsdException w:name="Subtitle" w:semiHidden="0" w:uiPriority="11" w:unhideWhenUsed="0"/>
    <w:lsdException w:name="Hyperlink" w:uiPriority="0"/>
    <w:lsdException w:name="Strong" w:semiHidden="0" w:uiPriority="0"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locked="1" w:uiPriority="39" w:qFormat="1"/>
  </w:latentStyles>
  <w:style w:type="paragraph" w:default="1" w:styleId="Normln">
    <w:name w:val="Normal"/>
    <w:rsid w:val="00F25925"/>
    <w:pPr>
      <w:spacing w:after="100" w:line="288" w:lineRule="auto"/>
      <w:jc w:val="both"/>
    </w:pPr>
    <w:rPr>
      <w:rFonts w:ascii="Arial" w:hAnsi="Arial" w:cs="Calibri"/>
      <w:sz w:val="22"/>
      <w:szCs w:val="22"/>
      <w:lang w:eastAsia="en-US"/>
    </w:rPr>
  </w:style>
  <w:style w:type="paragraph" w:styleId="Nadpis1">
    <w:name w:val="heading 1"/>
    <w:basedOn w:val="Normln"/>
    <w:next w:val="Normln"/>
    <w:link w:val="Nadpis1Char"/>
    <w:uiPriority w:val="9"/>
    <w:rsid w:val="005442BD"/>
    <w:pPr>
      <w:spacing w:before="240"/>
      <w:outlineLvl w:val="0"/>
    </w:pPr>
    <w:rPr>
      <w:rFonts w:eastAsia="Times New Roman" w:cs="Times New Roman"/>
      <w:b/>
      <w:caps/>
      <w:sz w:val="20"/>
      <w:szCs w:val="20"/>
      <w:lang w:val="x-none" w:eastAsia="cs-CZ"/>
    </w:rPr>
  </w:style>
  <w:style w:type="paragraph" w:styleId="Nadpis2">
    <w:name w:val="heading 2"/>
    <w:basedOn w:val="TextnormlnPVL"/>
    <w:next w:val="Normln"/>
    <w:link w:val="Nadpis2Char"/>
    <w:uiPriority w:val="9"/>
    <w:unhideWhenUsed/>
    <w:rsid w:val="008C7C9E"/>
    <w:rPr>
      <w:sz w:val="20"/>
      <w:szCs w:val="20"/>
      <w:lang w:eastAsia="x-none"/>
    </w:rPr>
  </w:style>
  <w:style w:type="paragraph" w:styleId="Nadpis3">
    <w:name w:val="heading 3"/>
    <w:basedOn w:val="Normln"/>
    <w:next w:val="Normln"/>
    <w:link w:val="Nadpis3Char"/>
    <w:uiPriority w:val="9"/>
    <w:unhideWhenUsed/>
    <w:rsid w:val="00EC10C5"/>
    <w:pPr>
      <w:keepNext/>
      <w:spacing w:before="360" w:after="120" w:line="240" w:lineRule="auto"/>
      <w:outlineLvl w:val="2"/>
    </w:pPr>
    <w:rPr>
      <w:rFonts w:eastAsia="Times New Roman" w:cs="Times New Roman"/>
      <w:b/>
      <w:sz w:val="20"/>
      <w:szCs w:val="20"/>
      <w:lang w:val="x-none" w:eastAsia="x-none"/>
    </w:rPr>
  </w:style>
  <w:style w:type="paragraph" w:styleId="Nadpis4">
    <w:name w:val="heading 4"/>
    <w:basedOn w:val="Nadpis3"/>
    <w:next w:val="Normln"/>
    <w:link w:val="Nadpis4Char"/>
    <w:uiPriority w:val="9"/>
    <w:unhideWhenUsed/>
    <w:rsid w:val="005442BD"/>
    <w:pPr>
      <w:outlineLvl w:val="3"/>
    </w:pPr>
    <w:rPr>
      <w:lang w:eastAsia="cs-CZ"/>
    </w:rPr>
  </w:style>
  <w:style w:type="paragraph" w:styleId="Nadpis7">
    <w:name w:val="heading 7"/>
    <w:basedOn w:val="Normln"/>
    <w:next w:val="Normln"/>
    <w:link w:val="Nadpis7Char"/>
    <w:uiPriority w:val="9"/>
    <w:semiHidden/>
    <w:unhideWhenUsed/>
    <w:qFormat/>
    <w:locked/>
    <w:rsid w:val="00EF063A"/>
    <w:pPr>
      <w:spacing w:before="240" w:after="60"/>
      <w:outlineLvl w:val="6"/>
    </w:pPr>
    <w:rPr>
      <w:rFonts w:ascii="Calibri" w:eastAsia="Times New Roman" w:hAnsi="Calibri" w:cs="Times New Roman"/>
      <w:sz w:val="24"/>
      <w:szCs w:val="24"/>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semiHidden/>
    <w:unhideWhenUsed/>
    <w:rsid w:val="00BC748B"/>
    <w:rPr>
      <w:sz w:val="16"/>
      <w:szCs w:val="16"/>
    </w:rPr>
  </w:style>
  <w:style w:type="paragraph" w:styleId="Textkomente">
    <w:name w:val="annotation text"/>
    <w:basedOn w:val="Normln"/>
    <w:link w:val="TextkomenteChar"/>
    <w:semiHidden/>
    <w:unhideWhenUsed/>
    <w:rsid w:val="00BC748B"/>
    <w:pPr>
      <w:spacing w:line="240" w:lineRule="auto"/>
    </w:pPr>
    <w:rPr>
      <w:rFonts w:cs="Times New Roman"/>
      <w:sz w:val="20"/>
      <w:szCs w:val="20"/>
      <w:lang w:val="x-none" w:eastAsia="x-none"/>
    </w:rPr>
  </w:style>
  <w:style w:type="character" w:customStyle="1" w:styleId="TextkomenteChar">
    <w:name w:val="Text komentáře Char"/>
    <w:link w:val="Textkomente"/>
    <w:semiHidden/>
    <w:rsid w:val="00BC748B"/>
    <w:rPr>
      <w:rFonts w:ascii="Arial" w:eastAsia="Calibri" w:hAnsi="Arial" w:cs="Calibri"/>
      <w:sz w:val="20"/>
      <w:szCs w:val="20"/>
    </w:rPr>
  </w:style>
  <w:style w:type="paragraph" w:customStyle="1" w:styleId="lneksmlouvytextPVL">
    <w:name w:val="Článek smlouvy text (PVL)"/>
    <w:basedOn w:val="TextnormlnPVL"/>
    <w:link w:val="lneksmlouvytextPVLChar"/>
    <w:qFormat/>
    <w:rsid w:val="00006DFB"/>
    <w:pPr>
      <w:numPr>
        <w:ilvl w:val="1"/>
        <w:numId w:val="4"/>
      </w:numPr>
      <w:tabs>
        <w:tab w:val="left" w:pos="426"/>
      </w:tabs>
      <w:ind w:left="426" w:hanging="426"/>
    </w:pPr>
  </w:style>
  <w:style w:type="paragraph" w:styleId="Pedmtkomente">
    <w:name w:val="annotation subject"/>
    <w:basedOn w:val="Textkomente"/>
    <w:next w:val="Textkomente"/>
    <w:link w:val="PedmtkomenteChar"/>
    <w:uiPriority w:val="99"/>
    <w:semiHidden/>
    <w:unhideWhenUsed/>
    <w:rsid w:val="00BC748B"/>
    <w:rPr>
      <w:b/>
      <w:bCs/>
    </w:rPr>
  </w:style>
  <w:style w:type="character" w:customStyle="1" w:styleId="Nadpis1Char">
    <w:name w:val="Nadpis 1 Char"/>
    <w:link w:val="Nadpis1"/>
    <w:uiPriority w:val="9"/>
    <w:rsid w:val="005442BD"/>
    <w:rPr>
      <w:rFonts w:ascii="Arial" w:eastAsia="Times New Roman" w:hAnsi="Arial" w:cs="Arial"/>
      <w:b/>
      <w:caps/>
      <w:lang w:eastAsia="cs-CZ"/>
    </w:rPr>
  </w:style>
  <w:style w:type="character" w:customStyle="1" w:styleId="Nadpis2Char">
    <w:name w:val="Nadpis 2 Char"/>
    <w:link w:val="Nadpis2"/>
    <w:uiPriority w:val="9"/>
    <w:rsid w:val="008C7C9E"/>
    <w:rPr>
      <w:rFonts w:ascii="Arial" w:eastAsia="Calibri" w:hAnsi="Arial" w:cs="Calibri"/>
    </w:rPr>
  </w:style>
  <w:style w:type="character" w:customStyle="1" w:styleId="Nadpis3Char">
    <w:name w:val="Nadpis 3 Char"/>
    <w:link w:val="Nadpis3"/>
    <w:uiPriority w:val="9"/>
    <w:rsid w:val="005442BD"/>
    <w:rPr>
      <w:rFonts w:ascii="Arial" w:eastAsia="Times New Roman" w:hAnsi="Arial" w:cs="Arial"/>
      <w:b/>
    </w:rPr>
  </w:style>
  <w:style w:type="paragraph" w:styleId="Odstavecseseznamem">
    <w:name w:val="List Paragraph"/>
    <w:basedOn w:val="Normln"/>
    <w:uiPriority w:val="99"/>
    <w:qFormat/>
    <w:rsid w:val="002D5271"/>
    <w:pPr>
      <w:ind w:left="720"/>
      <w:contextualSpacing/>
    </w:pPr>
    <w:rPr>
      <w:rFonts w:cs="Times New Roman"/>
    </w:rPr>
  </w:style>
  <w:style w:type="paragraph" w:styleId="Zhlav">
    <w:name w:val="header"/>
    <w:basedOn w:val="Normln"/>
    <w:link w:val="ZhlavChar"/>
    <w:unhideWhenUsed/>
    <w:rsid w:val="00771BAE"/>
    <w:pPr>
      <w:tabs>
        <w:tab w:val="center" w:pos="4536"/>
        <w:tab w:val="right" w:pos="9072"/>
      </w:tabs>
      <w:spacing w:after="0" w:line="240" w:lineRule="auto"/>
    </w:pPr>
    <w:rPr>
      <w:rFonts w:ascii="Calibri" w:hAnsi="Calibri" w:cs="Times New Roman"/>
      <w:spacing w:val="3"/>
      <w:sz w:val="20"/>
      <w:szCs w:val="20"/>
      <w:lang w:val="x-none" w:eastAsia="cs-CZ"/>
    </w:rPr>
  </w:style>
  <w:style w:type="character" w:customStyle="1" w:styleId="ZhlavChar">
    <w:name w:val="Záhlaví Char"/>
    <w:link w:val="Zhlav"/>
    <w:rsid w:val="00771BAE"/>
    <w:rPr>
      <w:rFonts w:ascii="Calibri" w:hAnsi="Calibri"/>
      <w:spacing w:val="3"/>
      <w:szCs w:val="20"/>
      <w:lang w:eastAsia="cs-CZ"/>
    </w:rPr>
  </w:style>
  <w:style w:type="paragraph" w:styleId="Zpat">
    <w:name w:val="footer"/>
    <w:basedOn w:val="Normln"/>
    <w:link w:val="ZpatChar"/>
    <w:uiPriority w:val="99"/>
    <w:unhideWhenUsed/>
    <w:rsid w:val="00771BAE"/>
    <w:pPr>
      <w:tabs>
        <w:tab w:val="center" w:pos="4536"/>
        <w:tab w:val="right" w:pos="9072"/>
      </w:tabs>
      <w:spacing w:after="0" w:line="240" w:lineRule="auto"/>
    </w:pPr>
    <w:rPr>
      <w:rFonts w:ascii="Calibri" w:hAnsi="Calibri" w:cs="Times New Roman"/>
      <w:spacing w:val="3"/>
      <w:sz w:val="20"/>
      <w:szCs w:val="20"/>
      <w:lang w:val="x-none" w:eastAsia="cs-CZ"/>
    </w:rPr>
  </w:style>
  <w:style w:type="character" w:customStyle="1" w:styleId="ZpatChar">
    <w:name w:val="Zápatí Char"/>
    <w:link w:val="Zpat"/>
    <w:uiPriority w:val="99"/>
    <w:rsid w:val="00771BAE"/>
    <w:rPr>
      <w:rFonts w:ascii="Calibri" w:hAnsi="Calibri"/>
      <w:spacing w:val="3"/>
      <w:szCs w:val="20"/>
      <w:lang w:eastAsia="cs-CZ"/>
    </w:rPr>
  </w:style>
  <w:style w:type="paragraph" w:styleId="Textbubliny">
    <w:name w:val="Balloon Text"/>
    <w:basedOn w:val="Normln"/>
    <w:link w:val="TextbublinyChar"/>
    <w:uiPriority w:val="99"/>
    <w:semiHidden/>
    <w:unhideWhenUsed/>
    <w:rsid w:val="00771BAE"/>
    <w:pPr>
      <w:spacing w:after="0" w:line="240" w:lineRule="auto"/>
    </w:pPr>
    <w:rPr>
      <w:rFonts w:ascii="Tahoma" w:hAnsi="Tahoma" w:cs="Times New Roman"/>
      <w:spacing w:val="3"/>
      <w:sz w:val="16"/>
      <w:szCs w:val="16"/>
      <w:lang w:val="x-none" w:eastAsia="cs-CZ"/>
    </w:rPr>
  </w:style>
  <w:style w:type="character" w:customStyle="1" w:styleId="TextbublinyChar">
    <w:name w:val="Text bubliny Char"/>
    <w:link w:val="Textbubliny"/>
    <w:uiPriority w:val="99"/>
    <w:semiHidden/>
    <w:rsid w:val="00771BAE"/>
    <w:rPr>
      <w:rFonts w:ascii="Tahoma" w:hAnsi="Tahoma" w:cs="Tahoma"/>
      <w:spacing w:val="3"/>
      <w:sz w:val="16"/>
      <w:szCs w:val="16"/>
      <w:lang w:eastAsia="cs-CZ"/>
    </w:rPr>
  </w:style>
  <w:style w:type="numbering" w:customStyle="1" w:styleId="Styl1">
    <w:name w:val="Styl1"/>
    <w:uiPriority w:val="99"/>
    <w:rsid w:val="00984ABC"/>
    <w:pPr>
      <w:numPr>
        <w:numId w:val="1"/>
      </w:numPr>
    </w:pPr>
  </w:style>
  <w:style w:type="paragraph" w:customStyle="1" w:styleId="RLslovanodstavec">
    <w:name w:val="RL Číslovaný odstavec"/>
    <w:basedOn w:val="Normln"/>
    <w:rsid w:val="00EA64B0"/>
    <w:pPr>
      <w:tabs>
        <w:tab w:val="num" w:pos="737"/>
      </w:tabs>
      <w:spacing w:after="120" w:line="340" w:lineRule="exact"/>
      <w:ind w:left="737" w:hanging="737"/>
    </w:pPr>
    <w:rPr>
      <w:rFonts w:ascii="Calibri" w:hAnsi="Calibri" w:cs="Times New Roman"/>
      <w:spacing w:val="-4"/>
      <w:szCs w:val="20"/>
    </w:rPr>
  </w:style>
  <w:style w:type="paragraph" w:styleId="Obsah2">
    <w:name w:val="toc 2"/>
    <w:basedOn w:val="Normln"/>
    <w:next w:val="Normln"/>
    <w:autoRedefine/>
    <w:uiPriority w:val="39"/>
    <w:unhideWhenUsed/>
    <w:rsid w:val="00957529"/>
    <w:pPr>
      <w:ind w:left="220"/>
    </w:pPr>
  </w:style>
  <w:style w:type="paragraph" w:styleId="Obsah1">
    <w:name w:val="toc 1"/>
    <w:basedOn w:val="Normln"/>
    <w:next w:val="Normln"/>
    <w:autoRedefine/>
    <w:uiPriority w:val="39"/>
    <w:unhideWhenUsed/>
    <w:rsid w:val="00957529"/>
  </w:style>
  <w:style w:type="paragraph" w:styleId="Obsah3">
    <w:name w:val="toc 3"/>
    <w:basedOn w:val="Normln"/>
    <w:next w:val="Normln"/>
    <w:autoRedefine/>
    <w:uiPriority w:val="39"/>
    <w:unhideWhenUsed/>
    <w:rsid w:val="00957529"/>
    <w:pPr>
      <w:ind w:left="440"/>
    </w:pPr>
  </w:style>
  <w:style w:type="character" w:styleId="Hypertextovodkaz">
    <w:name w:val="Hyperlink"/>
    <w:unhideWhenUsed/>
    <w:rsid w:val="00957529"/>
    <w:rPr>
      <w:color w:val="0000FF"/>
      <w:u w:val="single"/>
    </w:rPr>
  </w:style>
  <w:style w:type="table" w:styleId="Mkatabulky">
    <w:name w:val="Table Grid"/>
    <w:basedOn w:val="Normlntabulka"/>
    <w:uiPriority w:val="59"/>
    <w:rsid w:val="00EE38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dmtkomenteChar">
    <w:name w:val="Předmět komentáře Char"/>
    <w:link w:val="Pedmtkomente"/>
    <w:uiPriority w:val="99"/>
    <w:semiHidden/>
    <w:rsid w:val="00BC748B"/>
    <w:rPr>
      <w:rFonts w:ascii="Arial" w:eastAsia="Calibri" w:hAnsi="Arial" w:cs="Calibri"/>
      <w:b/>
      <w:bCs/>
      <w:sz w:val="20"/>
      <w:szCs w:val="20"/>
    </w:rPr>
  </w:style>
  <w:style w:type="character" w:customStyle="1" w:styleId="Nadpis4Char">
    <w:name w:val="Nadpis 4 Char"/>
    <w:link w:val="Nadpis4"/>
    <w:uiPriority w:val="9"/>
    <w:rsid w:val="005442BD"/>
    <w:rPr>
      <w:rFonts w:ascii="Arial" w:eastAsia="Times New Roman" w:hAnsi="Arial" w:cs="Arial"/>
      <w:b/>
      <w:lang w:eastAsia="cs-CZ"/>
    </w:rPr>
  </w:style>
  <w:style w:type="numbering" w:customStyle="1" w:styleId="AKFZlneknadpis">
    <w:name w:val="AKFZ_článek nadpis"/>
    <w:uiPriority w:val="99"/>
    <w:rsid w:val="005442BD"/>
    <w:pPr>
      <w:numPr>
        <w:numId w:val="2"/>
      </w:numPr>
    </w:pPr>
  </w:style>
  <w:style w:type="paragraph" w:styleId="Zkladntext">
    <w:name w:val="Body Text"/>
    <w:basedOn w:val="Normln"/>
    <w:link w:val="ZkladntextChar"/>
    <w:uiPriority w:val="99"/>
    <w:semiHidden/>
    <w:rsid w:val="005442BD"/>
    <w:pPr>
      <w:spacing w:after="120"/>
    </w:pPr>
    <w:rPr>
      <w:rFonts w:cs="Times New Roman"/>
      <w:sz w:val="20"/>
      <w:szCs w:val="20"/>
      <w:lang w:val="x-none" w:eastAsia="cs-CZ"/>
    </w:rPr>
  </w:style>
  <w:style w:type="character" w:customStyle="1" w:styleId="ZkladntextChar">
    <w:name w:val="Základní text Char"/>
    <w:link w:val="Zkladntext"/>
    <w:uiPriority w:val="99"/>
    <w:semiHidden/>
    <w:rsid w:val="005442BD"/>
    <w:rPr>
      <w:rFonts w:ascii="Arial" w:hAnsi="Arial" w:cs="Arial"/>
      <w:lang w:eastAsia="cs-CZ"/>
    </w:rPr>
  </w:style>
  <w:style w:type="paragraph" w:customStyle="1" w:styleId="TextnormlnPVL">
    <w:name w:val="Text normální (PVL)"/>
    <w:basedOn w:val="Normln"/>
    <w:link w:val="TextnormlnPVLChar"/>
    <w:qFormat/>
    <w:rsid w:val="00081417"/>
    <w:pPr>
      <w:spacing w:after="0" w:line="240" w:lineRule="auto"/>
      <w:outlineLvl w:val="1"/>
    </w:pPr>
    <w:rPr>
      <w:rFonts w:cs="Times New Roman"/>
      <w:lang w:val="x-none"/>
    </w:rPr>
  </w:style>
  <w:style w:type="character" w:customStyle="1" w:styleId="TextnormlnPVLChar">
    <w:name w:val="Text normální (PVL) Char"/>
    <w:link w:val="TextnormlnPVL"/>
    <w:rsid w:val="00081417"/>
    <w:rPr>
      <w:rFonts w:ascii="Arial" w:hAnsi="Arial" w:cs="Calibri"/>
      <w:sz w:val="22"/>
      <w:szCs w:val="22"/>
      <w:lang w:eastAsia="en-US"/>
    </w:rPr>
  </w:style>
  <w:style w:type="paragraph" w:customStyle="1" w:styleId="lneksmlouvynadpisPVL">
    <w:name w:val="Článek smlouvy nadpis (PVL)"/>
    <w:basedOn w:val="TextnormlnPVL"/>
    <w:qFormat/>
    <w:rsid w:val="00EF063A"/>
    <w:pPr>
      <w:numPr>
        <w:numId w:val="4"/>
      </w:numPr>
      <w:tabs>
        <w:tab w:val="left" w:pos="426"/>
      </w:tabs>
      <w:spacing w:before="120" w:after="120"/>
      <w:jc w:val="center"/>
      <w:outlineLvl w:val="0"/>
    </w:pPr>
    <w:rPr>
      <w:b/>
      <w:u w:val="single"/>
    </w:rPr>
  </w:style>
  <w:style w:type="paragraph" w:customStyle="1" w:styleId="PreambulePVL">
    <w:name w:val="Preambule (PVL)"/>
    <w:qFormat/>
    <w:rsid w:val="00081417"/>
    <w:pPr>
      <w:numPr>
        <w:numId w:val="3"/>
      </w:numPr>
      <w:tabs>
        <w:tab w:val="clear" w:pos="680"/>
        <w:tab w:val="left" w:pos="426"/>
      </w:tabs>
      <w:spacing w:before="120" w:after="120"/>
      <w:ind w:left="425" w:hanging="425"/>
      <w:jc w:val="both"/>
    </w:pPr>
    <w:rPr>
      <w:rFonts w:ascii="Arial" w:hAnsi="Arial" w:cs="Calibri"/>
      <w:sz w:val="22"/>
      <w:szCs w:val="22"/>
      <w:lang w:eastAsia="en-US"/>
    </w:rPr>
  </w:style>
  <w:style w:type="paragraph" w:styleId="Nadpisobsahu">
    <w:name w:val="TOC Heading"/>
    <w:basedOn w:val="Nadpis1"/>
    <w:next w:val="Normln"/>
    <w:uiPriority w:val="39"/>
    <w:semiHidden/>
    <w:unhideWhenUsed/>
    <w:qFormat/>
    <w:locked/>
    <w:rsid w:val="004354BB"/>
    <w:pPr>
      <w:keepNext/>
      <w:keepLines/>
      <w:spacing w:before="480" w:after="0" w:line="276" w:lineRule="auto"/>
      <w:jc w:val="left"/>
      <w:outlineLvl w:val="9"/>
    </w:pPr>
    <w:rPr>
      <w:rFonts w:ascii="Cambria" w:hAnsi="Cambria"/>
      <w:bCs/>
      <w:caps w:val="0"/>
      <w:color w:val="365F91"/>
      <w:sz w:val="28"/>
      <w:szCs w:val="28"/>
    </w:rPr>
  </w:style>
  <w:style w:type="paragraph" w:customStyle="1" w:styleId="SeznamsmlouvaPVL">
    <w:name w:val="Seznam smlouva (PVL)"/>
    <w:basedOn w:val="lneksmlouvytextPVL"/>
    <w:link w:val="SeznamsmlouvaPVLChar"/>
    <w:qFormat/>
    <w:rsid w:val="00006DFB"/>
    <w:pPr>
      <w:numPr>
        <w:ilvl w:val="2"/>
      </w:numPr>
      <w:tabs>
        <w:tab w:val="clear" w:pos="426"/>
        <w:tab w:val="left" w:pos="851"/>
      </w:tabs>
      <w:ind w:left="851" w:hanging="425"/>
    </w:pPr>
  </w:style>
  <w:style w:type="character" w:customStyle="1" w:styleId="lneksmlouvytextPVLChar">
    <w:name w:val="Článek smlouvy text (PVL) Char"/>
    <w:link w:val="lneksmlouvytextPVL"/>
    <w:rsid w:val="00006DFB"/>
    <w:rPr>
      <w:rFonts w:ascii="Arial" w:hAnsi="Arial" w:cs="Calibri"/>
      <w:sz w:val="22"/>
      <w:szCs w:val="22"/>
      <w:lang w:val="x-none" w:eastAsia="en-US"/>
    </w:rPr>
  </w:style>
  <w:style w:type="character" w:customStyle="1" w:styleId="SeznamsmlouvaPVLChar">
    <w:name w:val="Seznam smlouva (PVL) Char"/>
    <w:link w:val="SeznamsmlouvaPVL"/>
    <w:rsid w:val="00006DFB"/>
    <w:rPr>
      <w:rFonts w:ascii="Arial" w:hAnsi="Arial"/>
      <w:sz w:val="22"/>
      <w:szCs w:val="22"/>
      <w:lang w:val="x-none" w:eastAsia="en-US"/>
    </w:rPr>
  </w:style>
  <w:style w:type="paragraph" w:customStyle="1" w:styleId="SamostatntextpodlnekPVL">
    <w:name w:val="Samostatný text pod článek (PVL)"/>
    <w:basedOn w:val="Normln"/>
    <w:link w:val="SamostatntextpodlnekPVLChar"/>
    <w:qFormat/>
    <w:rsid w:val="009741EB"/>
    <w:pPr>
      <w:spacing w:after="0" w:line="240" w:lineRule="auto"/>
      <w:ind w:left="425"/>
    </w:pPr>
    <w:rPr>
      <w:rFonts w:cs="Times New Roman"/>
      <w:lang w:val="x-none"/>
    </w:rPr>
  </w:style>
  <w:style w:type="paragraph" w:styleId="Zkladntext2">
    <w:name w:val="Body Text 2"/>
    <w:basedOn w:val="Normln"/>
    <w:link w:val="Zkladntext2Char"/>
    <w:uiPriority w:val="99"/>
    <w:semiHidden/>
    <w:unhideWhenUsed/>
    <w:rsid w:val="00FE439B"/>
    <w:pPr>
      <w:spacing w:after="120" w:line="480" w:lineRule="auto"/>
    </w:pPr>
    <w:rPr>
      <w:rFonts w:cs="Times New Roman"/>
      <w:lang w:val="x-none"/>
    </w:rPr>
  </w:style>
  <w:style w:type="character" w:customStyle="1" w:styleId="SamostatntextpodlnekPVLChar">
    <w:name w:val="Samostatný text pod článek (PVL) Char"/>
    <w:link w:val="SamostatntextpodlnekPVL"/>
    <w:rsid w:val="009741EB"/>
    <w:rPr>
      <w:rFonts w:ascii="Arial" w:hAnsi="Arial"/>
      <w:sz w:val="22"/>
      <w:szCs w:val="22"/>
      <w:lang w:val="x-none" w:eastAsia="en-US"/>
    </w:rPr>
  </w:style>
  <w:style w:type="character" w:customStyle="1" w:styleId="Zkladntext2Char">
    <w:name w:val="Základní text 2 Char"/>
    <w:link w:val="Zkladntext2"/>
    <w:uiPriority w:val="99"/>
    <w:semiHidden/>
    <w:rsid w:val="00FE439B"/>
    <w:rPr>
      <w:rFonts w:ascii="Arial" w:hAnsi="Arial" w:cs="Calibri"/>
      <w:sz w:val="22"/>
      <w:szCs w:val="22"/>
      <w:lang w:eastAsia="en-US"/>
    </w:rPr>
  </w:style>
  <w:style w:type="paragraph" w:customStyle="1" w:styleId="Zkladntext21">
    <w:name w:val="Základní text 21"/>
    <w:basedOn w:val="Normln"/>
    <w:rsid w:val="00FE439B"/>
    <w:pPr>
      <w:suppressAutoHyphens/>
      <w:spacing w:after="0" w:line="240" w:lineRule="auto"/>
      <w:jc w:val="center"/>
    </w:pPr>
    <w:rPr>
      <w:rFonts w:eastAsia="Times New Roman" w:cs="Times New Roman"/>
      <w:sz w:val="20"/>
      <w:szCs w:val="20"/>
      <w:lang w:eastAsia="ar-SA"/>
    </w:rPr>
  </w:style>
  <w:style w:type="paragraph" w:customStyle="1" w:styleId="Nzevsmlouvy">
    <w:name w:val="Název smlouvy"/>
    <w:basedOn w:val="TextnormlnPVL"/>
    <w:link w:val="NzevsmlouvyChar"/>
    <w:qFormat/>
    <w:rsid w:val="00DB6DC4"/>
    <w:pPr>
      <w:jc w:val="center"/>
    </w:pPr>
    <w:rPr>
      <w:b/>
      <w:sz w:val="48"/>
    </w:rPr>
  </w:style>
  <w:style w:type="paragraph" w:customStyle="1" w:styleId="Smluvnstrananzev">
    <w:name w:val="Smluvní strana název"/>
    <w:basedOn w:val="TextnormlnPVL"/>
    <w:link w:val="SmluvnstrananzevChar"/>
    <w:qFormat/>
    <w:rsid w:val="00FE439B"/>
    <w:pPr>
      <w:tabs>
        <w:tab w:val="left" w:pos="2835"/>
      </w:tabs>
    </w:pPr>
    <w:rPr>
      <w:b/>
      <w:sz w:val="24"/>
    </w:rPr>
  </w:style>
  <w:style w:type="character" w:customStyle="1" w:styleId="NzevsmlouvyChar">
    <w:name w:val="Název smlouvy Char"/>
    <w:link w:val="Nzevsmlouvy"/>
    <w:rsid w:val="00DB6DC4"/>
    <w:rPr>
      <w:rFonts w:ascii="Arial" w:hAnsi="Arial" w:cs="Calibri"/>
      <w:b/>
      <w:sz w:val="48"/>
      <w:szCs w:val="22"/>
      <w:lang w:val="x-none" w:eastAsia="en-US"/>
    </w:rPr>
  </w:style>
  <w:style w:type="paragraph" w:customStyle="1" w:styleId="Identifikacesmluvnstrany">
    <w:name w:val="Identifikace smluvní strany"/>
    <w:basedOn w:val="TextnormlnPVL"/>
    <w:link w:val="IdentifikacesmluvnstranyChar"/>
    <w:qFormat/>
    <w:rsid w:val="00FE439B"/>
    <w:pPr>
      <w:tabs>
        <w:tab w:val="left" w:pos="2835"/>
      </w:tabs>
    </w:pPr>
  </w:style>
  <w:style w:type="character" w:customStyle="1" w:styleId="SmluvnstrananzevChar">
    <w:name w:val="Smluvní strana název Char"/>
    <w:link w:val="Smluvnstrananzev"/>
    <w:rsid w:val="00FE439B"/>
    <w:rPr>
      <w:rFonts w:ascii="Arial" w:hAnsi="Arial" w:cs="Calibri"/>
      <w:b/>
      <w:sz w:val="24"/>
      <w:szCs w:val="22"/>
      <w:lang w:eastAsia="en-US"/>
    </w:rPr>
  </w:style>
  <w:style w:type="paragraph" w:customStyle="1" w:styleId="Oprvnnkjednnapodpisusml">
    <w:name w:val="Oprávnění k jednání a podpisu sml"/>
    <w:basedOn w:val="TextnormlnPVL"/>
    <w:link w:val="OprvnnkjednnapodpisusmlChar"/>
    <w:qFormat/>
    <w:rsid w:val="00B236E8"/>
    <w:pPr>
      <w:tabs>
        <w:tab w:val="left" w:pos="4253"/>
      </w:tabs>
      <w:ind w:left="4253" w:hanging="4253"/>
    </w:pPr>
  </w:style>
  <w:style w:type="character" w:customStyle="1" w:styleId="IdentifikacesmluvnstranyChar">
    <w:name w:val="Identifikace smluvní strany Char"/>
    <w:basedOn w:val="TextnormlnPVLChar"/>
    <w:link w:val="Identifikacesmluvnstrany"/>
    <w:rsid w:val="00FE439B"/>
    <w:rPr>
      <w:rFonts w:ascii="Arial" w:hAnsi="Arial" w:cs="Calibri"/>
      <w:sz w:val="22"/>
      <w:szCs w:val="22"/>
      <w:lang w:eastAsia="en-US"/>
    </w:rPr>
  </w:style>
  <w:style w:type="paragraph" w:customStyle="1" w:styleId="Meziodstavce">
    <w:name w:val="Meziodstavce"/>
    <w:basedOn w:val="TextnormlnPVL"/>
    <w:link w:val="MeziodstavceChar"/>
    <w:qFormat/>
    <w:rsid w:val="00EF063A"/>
  </w:style>
  <w:style w:type="character" w:customStyle="1" w:styleId="OprvnnkjednnapodpisusmlChar">
    <w:name w:val="Oprávnění k jednání a podpisu sml Char"/>
    <w:basedOn w:val="TextnormlnPVLChar"/>
    <w:link w:val="Oprvnnkjednnapodpisusml"/>
    <w:rsid w:val="00B236E8"/>
    <w:rPr>
      <w:rFonts w:ascii="Arial" w:hAnsi="Arial" w:cs="Calibri"/>
      <w:sz w:val="22"/>
      <w:szCs w:val="22"/>
      <w:lang w:eastAsia="en-US"/>
    </w:rPr>
  </w:style>
  <w:style w:type="character" w:customStyle="1" w:styleId="Nadpis7Char">
    <w:name w:val="Nadpis 7 Char"/>
    <w:link w:val="Nadpis7"/>
    <w:uiPriority w:val="9"/>
    <w:semiHidden/>
    <w:rsid w:val="00EF063A"/>
    <w:rPr>
      <w:rFonts w:ascii="Calibri" w:eastAsia="Times New Roman" w:hAnsi="Calibri" w:cs="Times New Roman"/>
      <w:sz w:val="24"/>
      <w:szCs w:val="24"/>
      <w:lang w:eastAsia="en-US"/>
    </w:rPr>
  </w:style>
  <w:style w:type="character" w:customStyle="1" w:styleId="MeziodstavceChar">
    <w:name w:val="Meziodstavce Char"/>
    <w:basedOn w:val="TextnormlnPVLChar"/>
    <w:link w:val="Meziodstavce"/>
    <w:rsid w:val="00EF063A"/>
    <w:rPr>
      <w:rFonts w:ascii="Arial" w:hAnsi="Arial" w:cs="Calibri"/>
      <w:sz w:val="22"/>
      <w:szCs w:val="22"/>
      <w:lang w:eastAsia="en-US"/>
    </w:rPr>
  </w:style>
  <w:style w:type="paragraph" w:customStyle="1" w:styleId="Zkladntext22">
    <w:name w:val="Základní text 22"/>
    <w:basedOn w:val="Normln"/>
    <w:rsid w:val="009741EB"/>
    <w:pPr>
      <w:suppressAutoHyphens/>
      <w:spacing w:after="0" w:line="240" w:lineRule="auto"/>
    </w:pPr>
    <w:rPr>
      <w:rFonts w:eastAsia="Times New Roman" w:cs="Times New Roman"/>
      <w:sz w:val="20"/>
      <w:szCs w:val="20"/>
      <w:lang w:eastAsia="ar-SA"/>
    </w:rPr>
  </w:style>
  <w:style w:type="paragraph" w:customStyle="1" w:styleId="Zkladntextodsazen31">
    <w:name w:val="Základní text odsazený 31"/>
    <w:basedOn w:val="Normln"/>
    <w:rsid w:val="009741EB"/>
    <w:pPr>
      <w:suppressAutoHyphens/>
      <w:spacing w:after="0" w:line="240" w:lineRule="auto"/>
      <w:ind w:left="709"/>
    </w:pPr>
    <w:rPr>
      <w:rFonts w:eastAsia="Times New Roman" w:cs="Arial"/>
      <w:sz w:val="20"/>
      <w:szCs w:val="20"/>
      <w:lang w:eastAsia="ar-SA"/>
    </w:rPr>
  </w:style>
  <w:style w:type="paragraph" w:customStyle="1" w:styleId="PFI-odstavec">
    <w:name w:val="PFI-odstavec"/>
    <w:basedOn w:val="Normln"/>
    <w:link w:val="PFI-odstavecChar"/>
    <w:rsid w:val="009741EB"/>
    <w:pPr>
      <w:tabs>
        <w:tab w:val="num" w:pos="680"/>
      </w:tabs>
      <w:suppressAutoHyphens/>
      <w:spacing w:after="120" w:line="240" w:lineRule="auto"/>
    </w:pPr>
    <w:rPr>
      <w:rFonts w:ascii="Palatino Linotype" w:eastAsia="Times New Roman" w:hAnsi="Palatino Linotype" w:cs="Times New Roman"/>
      <w:szCs w:val="24"/>
      <w:lang w:val="x-none" w:eastAsia="ar-SA"/>
    </w:rPr>
  </w:style>
  <w:style w:type="paragraph" w:customStyle="1" w:styleId="PFI-pismeno">
    <w:name w:val="PFI-pismeno"/>
    <w:basedOn w:val="PFI-odstavec"/>
    <w:rsid w:val="009741EB"/>
    <w:pPr>
      <w:tabs>
        <w:tab w:val="clear" w:pos="680"/>
        <w:tab w:val="num" w:pos="720"/>
      </w:tabs>
      <w:ind w:left="720" w:hanging="360"/>
    </w:pPr>
  </w:style>
  <w:style w:type="character" w:customStyle="1" w:styleId="PFI-odstavecChar">
    <w:name w:val="PFI-odstavec Char"/>
    <w:link w:val="PFI-odstavec"/>
    <w:rsid w:val="009741EB"/>
    <w:rPr>
      <w:rFonts w:ascii="Palatino Linotype" w:eastAsia="Times New Roman" w:hAnsi="Palatino Linotype"/>
      <w:sz w:val="22"/>
      <w:szCs w:val="24"/>
      <w:lang w:eastAsia="ar-SA"/>
    </w:rPr>
  </w:style>
  <w:style w:type="character" w:styleId="Siln">
    <w:name w:val="Strong"/>
    <w:rsid w:val="009741EB"/>
    <w:rPr>
      <w:b/>
      <w:bCs/>
    </w:rPr>
  </w:style>
  <w:style w:type="paragraph" w:customStyle="1" w:styleId="ZkladntextodsazenIMP">
    <w:name w:val="Základní text odsazený_IMP"/>
    <w:basedOn w:val="Normln"/>
    <w:rsid w:val="009741EB"/>
    <w:pPr>
      <w:tabs>
        <w:tab w:val="left" w:pos="6720"/>
      </w:tabs>
      <w:suppressAutoHyphens/>
      <w:overflowPunct w:val="0"/>
      <w:autoSpaceDE w:val="0"/>
      <w:autoSpaceDN w:val="0"/>
      <w:adjustRightInd w:val="0"/>
      <w:spacing w:after="0" w:line="228" w:lineRule="auto"/>
      <w:ind w:left="227"/>
      <w:jc w:val="left"/>
    </w:pPr>
    <w:rPr>
      <w:rFonts w:ascii="Times New Roman" w:eastAsia="Times New Roman" w:hAnsi="Times New Roman" w:cs="Times New Roman"/>
      <w:szCs w:val="20"/>
      <w:lang w:eastAsia="cs-CZ"/>
    </w:rPr>
  </w:style>
  <w:style w:type="paragraph" w:customStyle="1" w:styleId="Zkladntext24">
    <w:name w:val="Základní text 24"/>
    <w:basedOn w:val="Normln"/>
    <w:uiPriority w:val="99"/>
    <w:rsid w:val="009741EB"/>
    <w:pPr>
      <w:suppressAutoHyphens/>
      <w:spacing w:after="0" w:line="240" w:lineRule="auto"/>
    </w:pPr>
    <w:rPr>
      <w:rFonts w:eastAsia="Times New Roman" w:cs="Times New Roman"/>
      <w:sz w:val="20"/>
      <w:szCs w:val="20"/>
      <w:lang w:eastAsia="ar-SA"/>
    </w:rPr>
  </w:style>
  <w:style w:type="paragraph" w:customStyle="1" w:styleId="Textpodpsmennseznam">
    <w:name w:val="Text pod písmenný seznam"/>
    <w:basedOn w:val="TextnormlnPVL"/>
    <w:link w:val="TextpodpsmennseznamChar"/>
    <w:qFormat/>
    <w:rsid w:val="009741EB"/>
    <w:pPr>
      <w:ind w:left="851"/>
    </w:pPr>
  </w:style>
  <w:style w:type="paragraph" w:customStyle="1" w:styleId="Identifikacepoddodavatel">
    <w:name w:val="Identifikace poddodavatelů"/>
    <w:basedOn w:val="SamostatntextpodlnekPVL"/>
    <w:link w:val="IdentifikacepoddodavatelChar"/>
    <w:qFormat/>
    <w:rsid w:val="009741EB"/>
    <w:pPr>
      <w:tabs>
        <w:tab w:val="left" w:pos="1985"/>
      </w:tabs>
      <w:ind w:left="1985" w:hanging="1560"/>
    </w:pPr>
  </w:style>
  <w:style w:type="character" w:customStyle="1" w:styleId="TextpodpsmennseznamChar">
    <w:name w:val="Text pod písmenný seznam Char"/>
    <w:link w:val="Textpodpsmennseznam"/>
    <w:rsid w:val="009741EB"/>
    <w:rPr>
      <w:rFonts w:ascii="Arial" w:hAnsi="Arial" w:cs="Calibri"/>
      <w:sz w:val="22"/>
      <w:szCs w:val="22"/>
      <w:lang w:val="x-none" w:eastAsia="en-US"/>
    </w:rPr>
  </w:style>
  <w:style w:type="paragraph" w:customStyle="1" w:styleId="Zvrsmlapodpisy">
    <w:name w:val="Závěr sml a podpisy"/>
    <w:basedOn w:val="TextnormlnPVL"/>
    <w:link w:val="ZvrsmlapodpisyChar"/>
    <w:qFormat/>
    <w:rsid w:val="00C94533"/>
    <w:pPr>
      <w:tabs>
        <w:tab w:val="left" w:pos="4395"/>
      </w:tabs>
    </w:pPr>
    <w:rPr>
      <w:lang w:val="cs-CZ"/>
    </w:rPr>
  </w:style>
  <w:style w:type="character" w:customStyle="1" w:styleId="IdentifikacepoddodavatelChar">
    <w:name w:val="Identifikace poddodavatelů Char"/>
    <w:basedOn w:val="SamostatntextpodlnekPVLChar"/>
    <w:link w:val="Identifikacepoddodavatel"/>
    <w:rsid w:val="009741EB"/>
    <w:rPr>
      <w:rFonts w:ascii="Arial" w:hAnsi="Arial"/>
      <w:sz w:val="22"/>
      <w:szCs w:val="22"/>
      <w:lang w:val="x-none" w:eastAsia="en-US"/>
    </w:rPr>
  </w:style>
  <w:style w:type="character" w:styleId="slostrnky">
    <w:name w:val="page number"/>
    <w:basedOn w:val="Standardnpsmoodstavce"/>
    <w:rsid w:val="005608AB"/>
  </w:style>
  <w:style w:type="character" w:customStyle="1" w:styleId="ZvrsmlapodpisyChar">
    <w:name w:val="Závěr sml a podpisy Char"/>
    <w:basedOn w:val="TextnormlnPVLChar"/>
    <w:link w:val="Zvrsmlapodpisy"/>
    <w:rsid w:val="00C94533"/>
    <w:rPr>
      <w:rFonts w:ascii="Arial" w:hAnsi="Arial" w:cs="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lsdException w:name="heading 4" w:uiPriority="9"/>
    <w:lsdException w:name="heading 5" w:uiPriority="9"/>
    <w:lsdException w:name="heading 6" w:uiPriority="9"/>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locked="1" w:uiPriority="35" w:qFormat="1"/>
    <w:lsdException w:name="annotation reference" w:uiPriority="0"/>
    <w:lsdException w:name="page number" w:uiPriority="0"/>
    <w:lsdException w:name="Title" w:semiHidden="0" w:uiPriority="10" w:unhideWhenUsed="0"/>
    <w:lsdException w:name="Default Paragraph Font" w:uiPriority="1"/>
    <w:lsdException w:name="Subtitle" w:semiHidden="0" w:uiPriority="11" w:unhideWhenUsed="0"/>
    <w:lsdException w:name="Hyperlink" w:uiPriority="0"/>
    <w:lsdException w:name="Strong" w:semiHidden="0" w:uiPriority="0"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locked="1" w:uiPriority="39" w:qFormat="1"/>
  </w:latentStyles>
  <w:style w:type="paragraph" w:default="1" w:styleId="Normln">
    <w:name w:val="Normal"/>
    <w:rsid w:val="00F25925"/>
    <w:pPr>
      <w:spacing w:after="100" w:line="288" w:lineRule="auto"/>
      <w:jc w:val="both"/>
    </w:pPr>
    <w:rPr>
      <w:rFonts w:ascii="Arial" w:hAnsi="Arial" w:cs="Calibri"/>
      <w:sz w:val="22"/>
      <w:szCs w:val="22"/>
      <w:lang w:eastAsia="en-US"/>
    </w:rPr>
  </w:style>
  <w:style w:type="paragraph" w:styleId="Nadpis1">
    <w:name w:val="heading 1"/>
    <w:basedOn w:val="Normln"/>
    <w:next w:val="Normln"/>
    <w:link w:val="Nadpis1Char"/>
    <w:uiPriority w:val="9"/>
    <w:rsid w:val="005442BD"/>
    <w:pPr>
      <w:spacing w:before="240"/>
      <w:outlineLvl w:val="0"/>
    </w:pPr>
    <w:rPr>
      <w:rFonts w:eastAsia="Times New Roman" w:cs="Times New Roman"/>
      <w:b/>
      <w:caps/>
      <w:sz w:val="20"/>
      <w:szCs w:val="20"/>
      <w:lang w:val="x-none" w:eastAsia="cs-CZ"/>
    </w:rPr>
  </w:style>
  <w:style w:type="paragraph" w:styleId="Nadpis2">
    <w:name w:val="heading 2"/>
    <w:basedOn w:val="TextnormlnPVL"/>
    <w:next w:val="Normln"/>
    <w:link w:val="Nadpis2Char"/>
    <w:uiPriority w:val="9"/>
    <w:unhideWhenUsed/>
    <w:rsid w:val="008C7C9E"/>
    <w:rPr>
      <w:sz w:val="20"/>
      <w:szCs w:val="20"/>
      <w:lang w:eastAsia="x-none"/>
    </w:rPr>
  </w:style>
  <w:style w:type="paragraph" w:styleId="Nadpis3">
    <w:name w:val="heading 3"/>
    <w:basedOn w:val="Normln"/>
    <w:next w:val="Normln"/>
    <w:link w:val="Nadpis3Char"/>
    <w:uiPriority w:val="9"/>
    <w:unhideWhenUsed/>
    <w:rsid w:val="00EC10C5"/>
    <w:pPr>
      <w:keepNext/>
      <w:spacing w:before="360" w:after="120" w:line="240" w:lineRule="auto"/>
      <w:outlineLvl w:val="2"/>
    </w:pPr>
    <w:rPr>
      <w:rFonts w:eastAsia="Times New Roman" w:cs="Times New Roman"/>
      <w:b/>
      <w:sz w:val="20"/>
      <w:szCs w:val="20"/>
      <w:lang w:val="x-none" w:eastAsia="x-none"/>
    </w:rPr>
  </w:style>
  <w:style w:type="paragraph" w:styleId="Nadpis4">
    <w:name w:val="heading 4"/>
    <w:basedOn w:val="Nadpis3"/>
    <w:next w:val="Normln"/>
    <w:link w:val="Nadpis4Char"/>
    <w:uiPriority w:val="9"/>
    <w:unhideWhenUsed/>
    <w:rsid w:val="005442BD"/>
    <w:pPr>
      <w:outlineLvl w:val="3"/>
    </w:pPr>
    <w:rPr>
      <w:lang w:eastAsia="cs-CZ"/>
    </w:rPr>
  </w:style>
  <w:style w:type="paragraph" w:styleId="Nadpis7">
    <w:name w:val="heading 7"/>
    <w:basedOn w:val="Normln"/>
    <w:next w:val="Normln"/>
    <w:link w:val="Nadpis7Char"/>
    <w:uiPriority w:val="9"/>
    <w:semiHidden/>
    <w:unhideWhenUsed/>
    <w:qFormat/>
    <w:locked/>
    <w:rsid w:val="00EF063A"/>
    <w:pPr>
      <w:spacing w:before="240" w:after="60"/>
      <w:outlineLvl w:val="6"/>
    </w:pPr>
    <w:rPr>
      <w:rFonts w:ascii="Calibri" w:eastAsia="Times New Roman" w:hAnsi="Calibri" w:cs="Times New Roman"/>
      <w:sz w:val="24"/>
      <w:szCs w:val="24"/>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semiHidden/>
    <w:unhideWhenUsed/>
    <w:rsid w:val="00BC748B"/>
    <w:rPr>
      <w:sz w:val="16"/>
      <w:szCs w:val="16"/>
    </w:rPr>
  </w:style>
  <w:style w:type="paragraph" w:styleId="Textkomente">
    <w:name w:val="annotation text"/>
    <w:basedOn w:val="Normln"/>
    <w:link w:val="TextkomenteChar"/>
    <w:semiHidden/>
    <w:unhideWhenUsed/>
    <w:rsid w:val="00BC748B"/>
    <w:pPr>
      <w:spacing w:line="240" w:lineRule="auto"/>
    </w:pPr>
    <w:rPr>
      <w:rFonts w:cs="Times New Roman"/>
      <w:sz w:val="20"/>
      <w:szCs w:val="20"/>
      <w:lang w:val="x-none" w:eastAsia="x-none"/>
    </w:rPr>
  </w:style>
  <w:style w:type="character" w:customStyle="1" w:styleId="TextkomenteChar">
    <w:name w:val="Text komentáře Char"/>
    <w:link w:val="Textkomente"/>
    <w:semiHidden/>
    <w:rsid w:val="00BC748B"/>
    <w:rPr>
      <w:rFonts w:ascii="Arial" w:eastAsia="Calibri" w:hAnsi="Arial" w:cs="Calibri"/>
      <w:sz w:val="20"/>
      <w:szCs w:val="20"/>
    </w:rPr>
  </w:style>
  <w:style w:type="paragraph" w:customStyle="1" w:styleId="lneksmlouvytextPVL">
    <w:name w:val="Článek smlouvy text (PVL)"/>
    <w:basedOn w:val="TextnormlnPVL"/>
    <w:link w:val="lneksmlouvytextPVLChar"/>
    <w:qFormat/>
    <w:rsid w:val="00006DFB"/>
    <w:pPr>
      <w:numPr>
        <w:ilvl w:val="1"/>
        <w:numId w:val="4"/>
      </w:numPr>
      <w:tabs>
        <w:tab w:val="left" w:pos="426"/>
      </w:tabs>
      <w:ind w:left="426" w:hanging="426"/>
    </w:pPr>
  </w:style>
  <w:style w:type="paragraph" w:styleId="Pedmtkomente">
    <w:name w:val="annotation subject"/>
    <w:basedOn w:val="Textkomente"/>
    <w:next w:val="Textkomente"/>
    <w:link w:val="PedmtkomenteChar"/>
    <w:uiPriority w:val="99"/>
    <w:semiHidden/>
    <w:unhideWhenUsed/>
    <w:rsid w:val="00BC748B"/>
    <w:rPr>
      <w:b/>
      <w:bCs/>
    </w:rPr>
  </w:style>
  <w:style w:type="character" w:customStyle="1" w:styleId="Nadpis1Char">
    <w:name w:val="Nadpis 1 Char"/>
    <w:link w:val="Nadpis1"/>
    <w:uiPriority w:val="9"/>
    <w:rsid w:val="005442BD"/>
    <w:rPr>
      <w:rFonts w:ascii="Arial" w:eastAsia="Times New Roman" w:hAnsi="Arial" w:cs="Arial"/>
      <w:b/>
      <w:caps/>
      <w:lang w:eastAsia="cs-CZ"/>
    </w:rPr>
  </w:style>
  <w:style w:type="character" w:customStyle="1" w:styleId="Nadpis2Char">
    <w:name w:val="Nadpis 2 Char"/>
    <w:link w:val="Nadpis2"/>
    <w:uiPriority w:val="9"/>
    <w:rsid w:val="008C7C9E"/>
    <w:rPr>
      <w:rFonts w:ascii="Arial" w:eastAsia="Calibri" w:hAnsi="Arial" w:cs="Calibri"/>
    </w:rPr>
  </w:style>
  <w:style w:type="character" w:customStyle="1" w:styleId="Nadpis3Char">
    <w:name w:val="Nadpis 3 Char"/>
    <w:link w:val="Nadpis3"/>
    <w:uiPriority w:val="9"/>
    <w:rsid w:val="005442BD"/>
    <w:rPr>
      <w:rFonts w:ascii="Arial" w:eastAsia="Times New Roman" w:hAnsi="Arial" w:cs="Arial"/>
      <w:b/>
    </w:rPr>
  </w:style>
  <w:style w:type="paragraph" w:styleId="Odstavecseseznamem">
    <w:name w:val="List Paragraph"/>
    <w:basedOn w:val="Normln"/>
    <w:uiPriority w:val="99"/>
    <w:qFormat/>
    <w:rsid w:val="002D5271"/>
    <w:pPr>
      <w:ind w:left="720"/>
      <w:contextualSpacing/>
    </w:pPr>
    <w:rPr>
      <w:rFonts w:cs="Times New Roman"/>
    </w:rPr>
  </w:style>
  <w:style w:type="paragraph" w:styleId="Zhlav">
    <w:name w:val="header"/>
    <w:basedOn w:val="Normln"/>
    <w:link w:val="ZhlavChar"/>
    <w:unhideWhenUsed/>
    <w:rsid w:val="00771BAE"/>
    <w:pPr>
      <w:tabs>
        <w:tab w:val="center" w:pos="4536"/>
        <w:tab w:val="right" w:pos="9072"/>
      </w:tabs>
      <w:spacing w:after="0" w:line="240" w:lineRule="auto"/>
    </w:pPr>
    <w:rPr>
      <w:rFonts w:ascii="Calibri" w:hAnsi="Calibri" w:cs="Times New Roman"/>
      <w:spacing w:val="3"/>
      <w:sz w:val="20"/>
      <w:szCs w:val="20"/>
      <w:lang w:val="x-none" w:eastAsia="cs-CZ"/>
    </w:rPr>
  </w:style>
  <w:style w:type="character" w:customStyle="1" w:styleId="ZhlavChar">
    <w:name w:val="Záhlaví Char"/>
    <w:link w:val="Zhlav"/>
    <w:rsid w:val="00771BAE"/>
    <w:rPr>
      <w:rFonts w:ascii="Calibri" w:hAnsi="Calibri"/>
      <w:spacing w:val="3"/>
      <w:szCs w:val="20"/>
      <w:lang w:eastAsia="cs-CZ"/>
    </w:rPr>
  </w:style>
  <w:style w:type="paragraph" w:styleId="Zpat">
    <w:name w:val="footer"/>
    <w:basedOn w:val="Normln"/>
    <w:link w:val="ZpatChar"/>
    <w:uiPriority w:val="99"/>
    <w:unhideWhenUsed/>
    <w:rsid w:val="00771BAE"/>
    <w:pPr>
      <w:tabs>
        <w:tab w:val="center" w:pos="4536"/>
        <w:tab w:val="right" w:pos="9072"/>
      </w:tabs>
      <w:spacing w:after="0" w:line="240" w:lineRule="auto"/>
    </w:pPr>
    <w:rPr>
      <w:rFonts w:ascii="Calibri" w:hAnsi="Calibri" w:cs="Times New Roman"/>
      <w:spacing w:val="3"/>
      <w:sz w:val="20"/>
      <w:szCs w:val="20"/>
      <w:lang w:val="x-none" w:eastAsia="cs-CZ"/>
    </w:rPr>
  </w:style>
  <w:style w:type="character" w:customStyle="1" w:styleId="ZpatChar">
    <w:name w:val="Zápatí Char"/>
    <w:link w:val="Zpat"/>
    <w:uiPriority w:val="99"/>
    <w:rsid w:val="00771BAE"/>
    <w:rPr>
      <w:rFonts w:ascii="Calibri" w:hAnsi="Calibri"/>
      <w:spacing w:val="3"/>
      <w:szCs w:val="20"/>
      <w:lang w:eastAsia="cs-CZ"/>
    </w:rPr>
  </w:style>
  <w:style w:type="paragraph" w:styleId="Textbubliny">
    <w:name w:val="Balloon Text"/>
    <w:basedOn w:val="Normln"/>
    <w:link w:val="TextbublinyChar"/>
    <w:uiPriority w:val="99"/>
    <w:semiHidden/>
    <w:unhideWhenUsed/>
    <w:rsid w:val="00771BAE"/>
    <w:pPr>
      <w:spacing w:after="0" w:line="240" w:lineRule="auto"/>
    </w:pPr>
    <w:rPr>
      <w:rFonts w:ascii="Tahoma" w:hAnsi="Tahoma" w:cs="Times New Roman"/>
      <w:spacing w:val="3"/>
      <w:sz w:val="16"/>
      <w:szCs w:val="16"/>
      <w:lang w:val="x-none" w:eastAsia="cs-CZ"/>
    </w:rPr>
  </w:style>
  <w:style w:type="character" w:customStyle="1" w:styleId="TextbublinyChar">
    <w:name w:val="Text bubliny Char"/>
    <w:link w:val="Textbubliny"/>
    <w:uiPriority w:val="99"/>
    <w:semiHidden/>
    <w:rsid w:val="00771BAE"/>
    <w:rPr>
      <w:rFonts w:ascii="Tahoma" w:hAnsi="Tahoma" w:cs="Tahoma"/>
      <w:spacing w:val="3"/>
      <w:sz w:val="16"/>
      <w:szCs w:val="16"/>
      <w:lang w:eastAsia="cs-CZ"/>
    </w:rPr>
  </w:style>
  <w:style w:type="numbering" w:customStyle="1" w:styleId="Styl1">
    <w:name w:val="Styl1"/>
    <w:uiPriority w:val="99"/>
    <w:rsid w:val="00984ABC"/>
    <w:pPr>
      <w:numPr>
        <w:numId w:val="1"/>
      </w:numPr>
    </w:pPr>
  </w:style>
  <w:style w:type="paragraph" w:customStyle="1" w:styleId="RLslovanodstavec">
    <w:name w:val="RL Číslovaný odstavec"/>
    <w:basedOn w:val="Normln"/>
    <w:rsid w:val="00EA64B0"/>
    <w:pPr>
      <w:tabs>
        <w:tab w:val="num" w:pos="737"/>
      </w:tabs>
      <w:spacing w:after="120" w:line="340" w:lineRule="exact"/>
      <w:ind w:left="737" w:hanging="737"/>
    </w:pPr>
    <w:rPr>
      <w:rFonts w:ascii="Calibri" w:hAnsi="Calibri" w:cs="Times New Roman"/>
      <w:spacing w:val="-4"/>
      <w:szCs w:val="20"/>
    </w:rPr>
  </w:style>
  <w:style w:type="paragraph" w:styleId="Obsah2">
    <w:name w:val="toc 2"/>
    <w:basedOn w:val="Normln"/>
    <w:next w:val="Normln"/>
    <w:autoRedefine/>
    <w:uiPriority w:val="39"/>
    <w:unhideWhenUsed/>
    <w:rsid w:val="00957529"/>
    <w:pPr>
      <w:ind w:left="220"/>
    </w:pPr>
  </w:style>
  <w:style w:type="paragraph" w:styleId="Obsah1">
    <w:name w:val="toc 1"/>
    <w:basedOn w:val="Normln"/>
    <w:next w:val="Normln"/>
    <w:autoRedefine/>
    <w:uiPriority w:val="39"/>
    <w:unhideWhenUsed/>
    <w:rsid w:val="00957529"/>
  </w:style>
  <w:style w:type="paragraph" w:styleId="Obsah3">
    <w:name w:val="toc 3"/>
    <w:basedOn w:val="Normln"/>
    <w:next w:val="Normln"/>
    <w:autoRedefine/>
    <w:uiPriority w:val="39"/>
    <w:unhideWhenUsed/>
    <w:rsid w:val="00957529"/>
    <w:pPr>
      <w:ind w:left="440"/>
    </w:pPr>
  </w:style>
  <w:style w:type="character" w:styleId="Hypertextovodkaz">
    <w:name w:val="Hyperlink"/>
    <w:unhideWhenUsed/>
    <w:rsid w:val="00957529"/>
    <w:rPr>
      <w:color w:val="0000FF"/>
      <w:u w:val="single"/>
    </w:rPr>
  </w:style>
  <w:style w:type="table" w:styleId="Mkatabulky">
    <w:name w:val="Table Grid"/>
    <w:basedOn w:val="Normlntabulka"/>
    <w:uiPriority w:val="59"/>
    <w:rsid w:val="00EE38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dmtkomenteChar">
    <w:name w:val="Předmět komentáře Char"/>
    <w:link w:val="Pedmtkomente"/>
    <w:uiPriority w:val="99"/>
    <w:semiHidden/>
    <w:rsid w:val="00BC748B"/>
    <w:rPr>
      <w:rFonts w:ascii="Arial" w:eastAsia="Calibri" w:hAnsi="Arial" w:cs="Calibri"/>
      <w:b/>
      <w:bCs/>
      <w:sz w:val="20"/>
      <w:szCs w:val="20"/>
    </w:rPr>
  </w:style>
  <w:style w:type="character" w:customStyle="1" w:styleId="Nadpis4Char">
    <w:name w:val="Nadpis 4 Char"/>
    <w:link w:val="Nadpis4"/>
    <w:uiPriority w:val="9"/>
    <w:rsid w:val="005442BD"/>
    <w:rPr>
      <w:rFonts w:ascii="Arial" w:eastAsia="Times New Roman" w:hAnsi="Arial" w:cs="Arial"/>
      <w:b/>
      <w:lang w:eastAsia="cs-CZ"/>
    </w:rPr>
  </w:style>
  <w:style w:type="numbering" w:customStyle="1" w:styleId="AKFZlneknadpis">
    <w:name w:val="AKFZ_článek nadpis"/>
    <w:uiPriority w:val="99"/>
    <w:rsid w:val="005442BD"/>
    <w:pPr>
      <w:numPr>
        <w:numId w:val="2"/>
      </w:numPr>
    </w:pPr>
  </w:style>
  <w:style w:type="paragraph" w:styleId="Zkladntext">
    <w:name w:val="Body Text"/>
    <w:basedOn w:val="Normln"/>
    <w:link w:val="ZkladntextChar"/>
    <w:uiPriority w:val="99"/>
    <w:semiHidden/>
    <w:rsid w:val="005442BD"/>
    <w:pPr>
      <w:spacing w:after="120"/>
    </w:pPr>
    <w:rPr>
      <w:rFonts w:cs="Times New Roman"/>
      <w:sz w:val="20"/>
      <w:szCs w:val="20"/>
      <w:lang w:val="x-none" w:eastAsia="cs-CZ"/>
    </w:rPr>
  </w:style>
  <w:style w:type="character" w:customStyle="1" w:styleId="ZkladntextChar">
    <w:name w:val="Základní text Char"/>
    <w:link w:val="Zkladntext"/>
    <w:uiPriority w:val="99"/>
    <w:semiHidden/>
    <w:rsid w:val="005442BD"/>
    <w:rPr>
      <w:rFonts w:ascii="Arial" w:hAnsi="Arial" w:cs="Arial"/>
      <w:lang w:eastAsia="cs-CZ"/>
    </w:rPr>
  </w:style>
  <w:style w:type="paragraph" w:customStyle="1" w:styleId="TextnormlnPVL">
    <w:name w:val="Text normální (PVL)"/>
    <w:basedOn w:val="Normln"/>
    <w:link w:val="TextnormlnPVLChar"/>
    <w:qFormat/>
    <w:rsid w:val="00081417"/>
    <w:pPr>
      <w:spacing w:after="0" w:line="240" w:lineRule="auto"/>
      <w:outlineLvl w:val="1"/>
    </w:pPr>
    <w:rPr>
      <w:rFonts w:cs="Times New Roman"/>
      <w:lang w:val="x-none"/>
    </w:rPr>
  </w:style>
  <w:style w:type="character" w:customStyle="1" w:styleId="TextnormlnPVLChar">
    <w:name w:val="Text normální (PVL) Char"/>
    <w:link w:val="TextnormlnPVL"/>
    <w:rsid w:val="00081417"/>
    <w:rPr>
      <w:rFonts w:ascii="Arial" w:hAnsi="Arial" w:cs="Calibri"/>
      <w:sz w:val="22"/>
      <w:szCs w:val="22"/>
      <w:lang w:eastAsia="en-US"/>
    </w:rPr>
  </w:style>
  <w:style w:type="paragraph" w:customStyle="1" w:styleId="lneksmlouvynadpisPVL">
    <w:name w:val="Článek smlouvy nadpis (PVL)"/>
    <w:basedOn w:val="TextnormlnPVL"/>
    <w:qFormat/>
    <w:rsid w:val="00EF063A"/>
    <w:pPr>
      <w:numPr>
        <w:numId w:val="4"/>
      </w:numPr>
      <w:tabs>
        <w:tab w:val="left" w:pos="426"/>
      </w:tabs>
      <w:spacing w:before="120" w:after="120"/>
      <w:jc w:val="center"/>
      <w:outlineLvl w:val="0"/>
    </w:pPr>
    <w:rPr>
      <w:b/>
      <w:u w:val="single"/>
    </w:rPr>
  </w:style>
  <w:style w:type="paragraph" w:customStyle="1" w:styleId="PreambulePVL">
    <w:name w:val="Preambule (PVL)"/>
    <w:qFormat/>
    <w:rsid w:val="00081417"/>
    <w:pPr>
      <w:numPr>
        <w:numId w:val="3"/>
      </w:numPr>
      <w:tabs>
        <w:tab w:val="clear" w:pos="680"/>
        <w:tab w:val="left" w:pos="426"/>
      </w:tabs>
      <w:spacing w:before="120" w:after="120"/>
      <w:ind w:left="425" w:hanging="425"/>
      <w:jc w:val="both"/>
    </w:pPr>
    <w:rPr>
      <w:rFonts w:ascii="Arial" w:hAnsi="Arial" w:cs="Calibri"/>
      <w:sz w:val="22"/>
      <w:szCs w:val="22"/>
      <w:lang w:eastAsia="en-US"/>
    </w:rPr>
  </w:style>
  <w:style w:type="paragraph" w:styleId="Nadpisobsahu">
    <w:name w:val="TOC Heading"/>
    <w:basedOn w:val="Nadpis1"/>
    <w:next w:val="Normln"/>
    <w:uiPriority w:val="39"/>
    <w:semiHidden/>
    <w:unhideWhenUsed/>
    <w:qFormat/>
    <w:locked/>
    <w:rsid w:val="004354BB"/>
    <w:pPr>
      <w:keepNext/>
      <w:keepLines/>
      <w:spacing w:before="480" w:after="0" w:line="276" w:lineRule="auto"/>
      <w:jc w:val="left"/>
      <w:outlineLvl w:val="9"/>
    </w:pPr>
    <w:rPr>
      <w:rFonts w:ascii="Cambria" w:hAnsi="Cambria"/>
      <w:bCs/>
      <w:caps w:val="0"/>
      <w:color w:val="365F91"/>
      <w:sz w:val="28"/>
      <w:szCs w:val="28"/>
    </w:rPr>
  </w:style>
  <w:style w:type="paragraph" w:customStyle="1" w:styleId="SeznamsmlouvaPVL">
    <w:name w:val="Seznam smlouva (PVL)"/>
    <w:basedOn w:val="lneksmlouvytextPVL"/>
    <w:link w:val="SeznamsmlouvaPVLChar"/>
    <w:qFormat/>
    <w:rsid w:val="00006DFB"/>
    <w:pPr>
      <w:numPr>
        <w:ilvl w:val="2"/>
      </w:numPr>
      <w:tabs>
        <w:tab w:val="clear" w:pos="426"/>
        <w:tab w:val="left" w:pos="851"/>
      </w:tabs>
      <w:ind w:left="851" w:hanging="425"/>
    </w:pPr>
  </w:style>
  <w:style w:type="character" w:customStyle="1" w:styleId="lneksmlouvytextPVLChar">
    <w:name w:val="Článek smlouvy text (PVL) Char"/>
    <w:link w:val="lneksmlouvytextPVL"/>
    <w:rsid w:val="00006DFB"/>
    <w:rPr>
      <w:rFonts w:ascii="Arial" w:hAnsi="Arial" w:cs="Calibri"/>
      <w:sz w:val="22"/>
      <w:szCs w:val="22"/>
      <w:lang w:val="x-none" w:eastAsia="en-US"/>
    </w:rPr>
  </w:style>
  <w:style w:type="character" w:customStyle="1" w:styleId="SeznamsmlouvaPVLChar">
    <w:name w:val="Seznam smlouva (PVL) Char"/>
    <w:link w:val="SeznamsmlouvaPVL"/>
    <w:rsid w:val="00006DFB"/>
    <w:rPr>
      <w:rFonts w:ascii="Arial" w:hAnsi="Arial"/>
      <w:sz w:val="22"/>
      <w:szCs w:val="22"/>
      <w:lang w:val="x-none" w:eastAsia="en-US"/>
    </w:rPr>
  </w:style>
  <w:style w:type="paragraph" w:customStyle="1" w:styleId="SamostatntextpodlnekPVL">
    <w:name w:val="Samostatný text pod článek (PVL)"/>
    <w:basedOn w:val="Normln"/>
    <w:link w:val="SamostatntextpodlnekPVLChar"/>
    <w:qFormat/>
    <w:rsid w:val="009741EB"/>
    <w:pPr>
      <w:spacing w:after="0" w:line="240" w:lineRule="auto"/>
      <w:ind w:left="425"/>
    </w:pPr>
    <w:rPr>
      <w:rFonts w:cs="Times New Roman"/>
      <w:lang w:val="x-none"/>
    </w:rPr>
  </w:style>
  <w:style w:type="paragraph" w:styleId="Zkladntext2">
    <w:name w:val="Body Text 2"/>
    <w:basedOn w:val="Normln"/>
    <w:link w:val="Zkladntext2Char"/>
    <w:uiPriority w:val="99"/>
    <w:semiHidden/>
    <w:unhideWhenUsed/>
    <w:rsid w:val="00FE439B"/>
    <w:pPr>
      <w:spacing w:after="120" w:line="480" w:lineRule="auto"/>
    </w:pPr>
    <w:rPr>
      <w:rFonts w:cs="Times New Roman"/>
      <w:lang w:val="x-none"/>
    </w:rPr>
  </w:style>
  <w:style w:type="character" w:customStyle="1" w:styleId="SamostatntextpodlnekPVLChar">
    <w:name w:val="Samostatný text pod článek (PVL) Char"/>
    <w:link w:val="SamostatntextpodlnekPVL"/>
    <w:rsid w:val="009741EB"/>
    <w:rPr>
      <w:rFonts w:ascii="Arial" w:hAnsi="Arial"/>
      <w:sz w:val="22"/>
      <w:szCs w:val="22"/>
      <w:lang w:val="x-none" w:eastAsia="en-US"/>
    </w:rPr>
  </w:style>
  <w:style w:type="character" w:customStyle="1" w:styleId="Zkladntext2Char">
    <w:name w:val="Základní text 2 Char"/>
    <w:link w:val="Zkladntext2"/>
    <w:uiPriority w:val="99"/>
    <w:semiHidden/>
    <w:rsid w:val="00FE439B"/>
    <w:rPr>
      <w:rFonts w:ascii="Arial" w:hAnsi="Arial" w:cs="Calibri"/>
      <w:sz w:val="22"/>
      <w:szCs w:val="22"/>
      <w:lang w:eastAsia="en-US"/>
    </w:rPr>
  </w:style>
  <w:style w:type="paragraph" w:customStyle="1" w:styleId="Zkladntext21">
    <w:name w:val="Základní text 21"/>
    <w:basedOn w:val="Normln"/>
    <w:rsid w:val="00FE439B"/>
    <w:pPr>
      <w:suppressAutoHyphens/>
      <w:spacing w:after="0" w:line="240" w:lineRule="auto"/>
      <w:jc w:val="center"/>
    </w:pPr>
    <w:rPr>
      <w:rFonts w:eastAsia="Times New Roman" w:cs="Times New Roman"/>
      <w:sz w:val="20"/>
      <w:szCs w:val="20"/>
      <w:lang w:eastAsia="ar-SA"/>
    </w:rPr>
  </w:style>
  <w:style w:type="paragraph" w:customStyle="1" w:styleId="Nzevsmlouvy">
    <w:name w:val="Název smlouvy"/>
    <w:basedOn w:val="TextnormlnPVL"/>
    <w:link w:val="NzevsmlouvyChar"/>
    <w:qFormat/>
    <w:rsid w:val="00DB6DC4"/>
    <w:pPr>
      <w:jc w:val="center"/>
    </w:pPr>
    <w:rPr>
      <w:b/>
      <w:sz w:val="48"/>
    </w:rPr>
  </w:style>
  <w:style w:type="paragraph" w:customStyle="1" w:styleId="Smluvnstrananzev">
    <w:name w:val="Smluvní strana název"/>
    <w:basedOn w:val="TextnormlnPVL"/>
    <w:link w:val="SmluvnstrananzevChar"/>
    <w:qFormat/>
    <w:rsid w:val="00FE439B"/>
    <w:pPr>
      <w:tabs>
        <w:tab w:val="left" w:pos="2835"/>
      </w:tabs>
    </w:pPr>
    <w:rPr>
      <w:b/>
      <w:sz w:val="24"/>
    </w:rPr>
  </w:style>
  <w:style w:type="character" w:customStyle="1" w:styleId="NzevsmlouvyChar">
    <w:name w:val="Název smlouvy Char"/>
    <w:link w:val="Nzevsmlouvy"/>
    <w:rsid w:val="00DB6DC4"/>
    <w:rPr>
      <w:rFonts w:ascii="Arial" w:hAnsi="Arial" w:cs="Calibri"/>
      <w:b/>
      <w:sz w:val="48"/>
      <w:szCs w:val="22"/>
      <w:lang w:val="x-none" w:eastAsia="en-US"/>
    </w:rPr>
  </w:style>
  <w:style w:type="paragraph" w:customStyle="1" w:styleId="Identifikacesmluvnstrany">
    <w:name w:val="Identifikace smluvní strany"/>
    <w:basedOn w:val="TextnormlnPVL"/>
    <w:link w:val="IdentifikacesmluvnstranyChar"/>
    <w:qFormat/>
    <w:rsid w:val="00FE439B"/>
    <w:pPr>
      <w:tabs>
        <w:tab w:val="left" w:pos="2835"/>
      </w:tabs>
    </w:pPr>
  </w:style>
  <w:style w:type="character" w:customStyle="1" w:styleId="SmluvnstrananzevChar">
    <w:name w:val="Smluvní strana název Char"/>
    <w:link w:val="Smluvnstrananzev"/>
    <w:rsid w:val="00FE439B"/>
    <w:rPr>
      <w:rFonts w:ascii="Arial" w:hAnsi="Arial" w:cs="Calibri"/>
      <w:b/>
      <w:sz w:val="24"/>
      <w:szCs w:val="22"/>
      <w:lang w:eastAsia="en-US"/>
    </w:rPr>
  </w:style>
  <w:style w:type="paragraph" w:customStyle="1" w:styleId="Oprvnnkjednnapodpisusml">
    <w:name w:val="Oprávnění k jednání a podpisu sml"/>
    <w:basedOn w:val="TextnormlnPVL"/>
    <w:link w:val="OprvnnkjednnapodpisusmlChar"/>
    <w:qFormat/>
    <w:rsid w:val="00B236E8"/>
    <w:pPr>
      <w:tabs>
        <w:tab w:val="left" w:pos="4253"/>
      </w:tabs>
      <w:ind w:left="4253" w:hanging="4253"/>
    </w:pPr>
  </w:style>
  <w:style w:type="character" w:customStyle="1" w:styleId="IdentifikacesmluvnstranyChar">
    <w:name w:val="Identifikace smluvní strany Char"/>
    <w:basedOn w:val="TextnormlnPVLChar"/>
    <w:link w:val="Identifikacesmluvnstrany"/>
    <w:rsid w:val="00FE439B"/>
    <w:rPr>
      <w:rFonts w:ascii="Arial" w:hAnsi="Arial" w:cs="Calibri"/>
      <w:sz w:val="22"/>
      <w:szCs w:val="22"/>
      <w:lang w:eastAsia="en-US"/>
    </w:rPr>
  </w:style>
  <w:style w:type="paragraph" w:customStyle="1" w:styleId="Meziodstavce">
    <w:name w:val="Meziodstavce"/>
    <w:basedOn w:val="TextnormlnPVL"/>
    <w:link w:val="MeziodstavceChar"/>
    <w:qFormat/>
    <w:rsid w:val="00EF063A"/>
  </w:style>
  <w:style w:type="character" w:customStyle="1" w:styleId="OprvnnkjednnapodpisusmlChar">
    <w:name w:val="Oprávnění k jednání a podpisu sml Char"/>
    <w:basedOn w:val="TextnormlnPVLChar"/>
    <w:link w:val="Oprvnnkjednnapodpisusml"/>
    <w:rsid w:val="00B236E8"/>
    <w:rPr>
      <w:rFonts w:ascii="Arial" w:hAnsi="Arial" w:cs="Calibri"/>
      <w:sz w:val="22"/>
      <w:szCs w:val="22"/>
      <w:lang w:eastAsia="en-US"/>
    </w:rPr>
  </w:style>
  <w:style w:type="character" w:customStyle="1" w:styleId="Nadpis7Char">
    <w:name w:val="Nadpis 7 Char"/>
    <w:link w:val="Nadpis7"/>
    <w:uiPriority w:val="9"/>
    <w:semiHidden/>
    <w:rsid w:val="00EF063A"/>
    <w:rPr>
      <w:rFonts w:ascii="Calibri" w:eastAsia="Times New Roman" w:hAnsi="Calibri" w:cs="Times New Roman"/>
      <w:sz w:val="24"/>
      <w:szCs w:val="24"/>
      <w:lang w:eastAsia="en-US"/>
    </w:rPr>
  </w:style>
  <w:style w:type="character" w:customStyle="1" w:styleId="MeziodstavceChar">
    <w:name w:val="Meziodstavce Char"/>
    <w:basedOn w:val="TextnormlnPVLChar"/>
    <w:link w:val="Meziodstavce"/>
    <w:rsid w:val="00EF063A"/>
    <w:rPr>
      <w:rFonts w:ascii="Arial" w:hAnsi="Arial" w:cs="Calibri"/>
      <w:sz w:val="22"/>
      <w:szCs w:val="22"/>
      <w:lang w:eastAsia="en-US"/>
    </w:rPr>
  </w:style>
  <w:style w:type="paragraph" w:customStyle="1" w:styleId="Zkladntext22">
    <w:name w:val="Základní text 22"/>
    <w:basedOn w:val="Normln"/>
    <w:rsid w:val="009741EB"/>
    <w:pPr>
      <w:suppressAutoHyphens/>
      <w:spacing w:after="0" w:line="240" w:lineRule="auto"/>
    </w:pPr>
    <w:rPr>
      <w:rFonts w:eastAsia="Times New Roman" w:cs="Times New Roman"/>
      <w:sz w:val="20"/>
      <w:szCs w:val="20"/>
      <w:lang w:eastAsia="ar-SA"/>
    </w:rPr>
  </w:style>
  <w:style w:type="paragraph" w:customStyle="1" w:styleId="Zkladntextodsazen31">
    <w:name w:val="Základní text odsazený 31"/>
    <w:basedOn w:val="Normln"/>
    <w:rsid w:val="009741EB"/>
    <w:pPr>
      <w:suppressAutoHyphens/>
      <w:spacing w:after="0" w:line="240" w:lineRule="auto"/>
      <w:ind w:left="709"/>
    </w:pPr>
    <w:rPr>
      <w:rFonts w:eastAsia="Times New Roman" w:cs="Arial"/>
      <w:sz w:val="20"/>
      <w:szCs w:val="20"/>
      <w:lang w:eastAsia="ar-SA"/>
    </w:rPr>
  </w:style>
  <w:style w:type="paragraph" w:customStyle="1" w:styleId="PFI-odstavec">
    <w:name w:val="PFI-odstavec"/>
    <w:basedOn w:val="Normln"/>
    <w:link w:val="PFI-odstavecChar"/>
    <w:rsid w:val="009741EB"/>
    <w:pPr>
      <w:tabs>
        <w:tab w:val="num" w:pos="680"/>
      </w:tabs>
      <w:suppressAutoHyphens/>
      <w:spacing w:after="120" w:line="240" w:lineRule="auto"/>
    </w:pPr>
    <w:rPr>
      <w:rFonts w:ascii="Palatino Linotype" w:eastAsia="Times New Roman" w:hAnsi="Palatino Linotype" w:cs="Times New Roman"/>
      <w:szCs w:val="24"/>
      <w:lang w:val="x-none" w:eastAsia="ar-SA"/>
    </w:rPr>
  </w:style>
  <w:style w:type="paragraph" w:customStyle="1" w:styleId="PFI-pismeno">
    <w:name w:val="PFI-pismeno"/>
    <w:basedOn w:val="PFI-odstavec"/>
    <w:rsid w:val="009741EB"/>
    <w:pPr>
      <w:tabs>
        <w:tab w:val="clear" w:pos="680"/>
        <w:tab w:val="num" w:pos="720"/>
      </w:tabs>
      <w:ind w:left="720" w:hanging="360"/>
    </w:pPr>
  </w:style>
  <w:style w:type="character" w:customStyle="1" w:styleId="PFI-odstavecChar">
    <w:name w:val="PFI-odstavec Char"/>
    <w:link w:val="PFI-odstavec"/>
    <w:rsid w:val="009741EB"/>
    <w:rPr>
      <w:rFonts w:ascii="Palatino Linotype" w:eastAsia="Times New Roman" w:hAnsi="Palatino Linotype"/>
      <w:sz w:val="22"/>
      <w:szCs w:val="24"/>
      <w:lang w:eastAsia="ar-SA"/>
    </w:rPr>
  </w:style>
  <w:style w:type="character" w:styleId="Siln">
    <w:name w:val="Strong"/>
    <w:rsid w:val="009741EB"/>
    <w:rPr>
      <w:b/>
      <w:bCs/>
    </w:rPr>
  </w:style>
  <w:style w:type="paragraph" w:customStyle="1" w:styleId="ZkladntextodsazenIMP">
    <w:name w:val="Základní text odsazený_IMP"/>
    <w:basedOn w:val="Normln"/>
    <w:rsid w:val="009741EB"/>
    <w:pPr>
      <w:tabs>
        <w:tab w:val="left" w:pos="6720"/>
      </w:tabs>
      <w:suppressAutoHyphens/>
      <w:overflowPunct w:val="0"/>
      <w:autoSpaceDE w:val="0"/>
      <w:autoSpaceDN w:val="0"/>
      <w:adjustRightInd w:val="0"/>
      <w:spacing w:after="0" w:line="228" w:lineRule="auto"/>
      <w:ind w:left="227"/>
      <w:jc w:val="left"/>
    </w:pPr>
    <w:rPr>
      <w:rFonts w:ascii="Times New Roman" w:eastAsia="Times New Roman" w:hAnsi="Times New Roman" w:cs="Times New Roman"/>
      <w:szCs w:val="20"/>
      <w:lang w:eastAsia="cs-CZ"/>
    </w:rPr>
  </w:style>
  <w:style w:type="paragraph" w:customStyle="1" w:styleId="Zkladntext24">
    <w:name w:val="Základní text 24"/>
    <w:basedOn w:val="Normln"/>
    <w:uiPriority w:val="99"/>
    <w:rsid w:val="009741EB"/>
    <w:pPr>
      <w:suppressAutoHyphens/>
      <w:spacing w:after="0" w:line="240" w:lineRule="auto"/>
    </w:pPr>
    <w:rPr>
      <w:rFonts w:eastAsia="Times New Roman" w:cs="Times New Roman"/>
      <w:sz w:val="20"/>
      <w:szCs w:val="20"/>
      <w:lang w:eastAsia="ar-SA"/>
    </w:rPr>
  </w:style>
  <w:style w:type="paragraph" w:customStyle="1" w:styleId="Textpodpsmennseznam">
    <w:name w:val="Text pod písmenný seznam"/>
    <w:basedOn w:val="TextnormlnPVL"/>
    <w:link w:val="TextpodpsmennseznamChar"/>
    <w:qFormat/>
    <w:rsid w:val="009741EB"/>
    <w:pPr>
      <w:ind w:left="851"/>
    </w:pPr>
  </w:style>
  <w:style w:type="paragraph" w:customStyle="1" w:styleId="Identifikacepoddodavatel">
    <w:name w:val="Identifikace poddodavatelů"/>
    <w:basedOn w:val="SamostatntextpodlnekPVL"/>
    <w:link w:val="IdentifikacepoddodavatelChar"/>
    <w:qFormat/>
    <w:rsid w:val="009741EB"/>
    <w:pPr>
      <w:tabs>
        <w:tab w:val="left" w:pos="1985"/>
      </w:tabs>
      <w:ind w:left="1985" w:hanging="1560"/>
    </w:pPr>
  </w:style>
  <w:style w:type="character" w:customStyle="1" w:styleId="TextpodpsmennseznamChar">
    <w:name w:val="Text pod písmenný seznam Char"/>
    <w:link w:val="Textpodpsmennseznam"/>
    <w:rsid w:val="009741EB"/>
    <w:rPr>
      <w:rFonts w:ascii="Arial" w:hAnsi="Arial" w:cs="Calibri"/>
      <w:sz w:val="22"/>
      <w:szCs w:val="22"/>
      <w:lang w:val="x-none" w:eastAsia="en-US"/>
    </w:rPr>
  </w:style>
  <w:style w:type="paragraph" w:customStyle="1" w:styleId="Zvrsmlapodpisy">
    <w:name w:val="Závěr sml a podpisy"/>
    <w:basedOn w:val="TextnormlnPVL"/>
    <w:link w:val="ZvrsmlapodpisyChar"/>
    <w:qFormat/>
    <w:rsid w:val="00C94533"/>
    <w:pPr>
      <w:tabs>
        <w:tab w:val="left" w:pos="4395"/>
      </w:tabs>
    </w:pPr>
    <w:rPr>
      <w:lang w:val="cs-CZ"/>
    </w:rPr>
  </w:style>
  <w:style w:type="character" w:customStyle="1" w:styleId="IdentifikacepoddodavatelChar">
    <w:name w:val="Identifikace poddodavatelů Char"/>
    <w:basedOn w:val="SamostatntextpodlnekPVLChar"/>
    <w:link w:val="Identifikacepoddodavatel"/>
    <w:rsid w:val="009741EB"/>
    <w:rPr>
      <w:rFonts w:ascii="Arial" w:hAnsi="Arial"/>
      <w:sz w:val="22"/>
      <w:szCs w:val="22"/>
      <w:lang w:val="x-none" w:eastAsia="en-US"/>
    </w:rPr>
  </w:style>
  <w:style w:type="character" w:styleId="slostrnky">
    <w:name w:val="page number"/>
    <w:basedOn w:val="Standardnpsmoodstavce"/>
    <w:rsid w:val="005608AB"/>
  </w:style>
  <w:style w:type="character" w:customStyle="1" w:styleId="ZvrsmlapodpisyChar">
    <w:name w:val="Závěr sml a podpisy Char"/>
    <w:basedOn w:val="TextnormlnPVLChar"/>
    <w:link w:val="Zvrsmlapodpisy"/>
    <w:rsid w:val="00C94533"/>
    <w:rPr>
      <w:rFonts w:ascii="Arial" w:hAnsi="Arial"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Jan.Klofac@pvl.cz"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S:\AKFZ%20Sablony%202015\smlouva.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A26DCF-56F6-436E-8E8E-D7D7EF0FAC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Template>
  <TotalTime>7</TotalTime>
  <Pages>16</Pages>
  <Words>7563</Words>
  <Characters>44627</Characters>
  <Application>Microsoft Office Word</Application>
  <DocSecurity>0</DocSecurity>
  <Lines>371</Lines>
  <Paragraphs>104</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52086</CharactersWithSpaces>
  <SharedDoc>false</SharedDoc>
  <HLinks>
    <vt:vector size="6" baseType="variant">
      <vt:variant>
        <vt:i4>5308479</vt:i4>
      </vt:variant>
      <vt:variant>
        <vt:i4>0</vt:i4>
      </vt:variant>
      <vt:variant>
        <vt:i4>0</vt:i4>
      </vt:variant>
      <vt:variant>
        <vt:i4>5</vt:i4>
      </vt:variant>
      <vt:variant>
        <vt:lpwstr>mailto:zbynek.folk@pvl.cz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Zbyněk Pochmon</dc:creator>
  <cp:lastModifiedBy>Krigulová Lucie</cp:lastModifiedBy>
  <cp:revision>4</cp:revision>
  <cp:lastPrinted>2019-05-30T07:38:00Z</cp:lastPrinted>
  <dcterms:created xsi:type="dcterms:W3CDTF">2019-06-03T07:45:00Z</dcterms:created>
  <dcterms:modified xsi:type="dcterms:W3CDTF">2019-06-03T11:03:00Z</dcterms:modified>
</cp:coreProperties>
</file>